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30038773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BC507C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62673CC1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791803">
        <w:rPr>
          <w:rFonts w:cs="Arial"/>
          <w:b/>
          <w:sz w:val="32"/>
          <w:szCs w:val="32"/>
        </w:rPr>
        <w:t>Laparoskopická věž pro gynekologii</w:t>
      </w:r>
    </w:p>
    <w:p w14:paraId="04DFA3A2" w14:textId="6914DDDF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791803">
        <w:rPr>
          <w:rFonts w:cs="Arial"/>
          <w:b/>
          <w:sz w:val="32"/>
          <w:szCs w:val="32"/>
        </w:rPr>
        <w:t>6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3398F11D" w:rsidR="00344E00" w:rsidRPr="00CD49CF" w:rsidRDefault="00791803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4K ICG endoskopický systém pro gynekologii</w:t>
            </w:r>
            <w:r w:rsidR="004C0BFF">
              <w:rPr>
                <w:b/>
                <w:bCs/>
              </w:rPr>
              <w:t xml:space="preserve"> 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53A0FDA" w:rsidR="00283BD1" w:rsidRDefault="001F3496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0044150F" w:rsidR="00344E00" w:rsidRPr="001027CB" w:rsidRDefault="00791803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Medicínský monitor 4K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791803" w14:paraId="3559D611" w14:textId="77777777" w:rsidTr="006269B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791803" w:rsidRDefault="00791803" w:rsidP="00791803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350E5" w14:textId="77777777" w:rsidR="00791803" w:rsidRDefault="00791803" w:rsidP="00791803">
            <w:pPr>
              <w:spacing w:after="160" w:line="259" w:lineRule="auto"/>
              <w:contextualSpacing/>
              <w:jc w:val="both"/>
            </w:pPr>
            <w:r>
              <w:t>min. 31‘‘ uhlopříčka, 16:9</w:t>
            </w:r>
          </w:p>
          <w:p w14:paraId="3F45944C" w14:textId="0D66B257" w:rsidR="00791803" w:rsidRDefault="00791803" w:rsidP="00791803">
            <w:pPr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791803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791803" w:rsidRDefault="00791803" w:rsidP="00791803">
            <w:pPr>
              <w:jc w:val="center"/>
            </w:pPr>
          </w:p>
        </w:tc>
      </w:tr>
      <w:tr w:rsidR="00791803" w14:paraId="765AE9D3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791803" w:rsidRDefault="00791803" w:rsidP="007918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33749" w14:textId="77777777" w:rsidR="00791803" w:rsidRDefault="00791803" w:rsidP="00791803">
            <w:pPr>
              <w:spacing w:after="160" w:line="259" w:lineRule="auto"/>
              <w:contextualSpacing/>
              <w:jc w:val="both"/>
            </w:pPr>
            <w:r>
              <w:t>rozlišení min. 3840 x 2160 pix.</w:t>
            </w:r>
          </w:p>
          <w:p w14:paraId="1542D951" w14:textId="37D46E0D" w:rsidR="00791803" w:rsidRDefault="00791803" w:rsidP="00791803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791803" w:rsidRPr="002E2597" w:rsidRDefault="00791803" w:rsidP="00791803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791803" w:rsidRDefault="00791803" w:rsidP="00791803"/>
        </w:tc>
      </w:tr>
      <w:tr w:rsidR="00791803" w14:paraId="7DF0E3A2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791803" w:rsidRPr="00956CC8" w:rsidRDefault="00791803" w:rsidP="00791803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64ECBA0B" w:rsidR="00791803" w:rsidRPr="00C67888" w:rsidRDefault="00791803" w:rsidP="00791803">
            <w:pPr>
              <w:jc w:val="both"/>
              <w:rPr>
                <w:rFonts w:cs="Arial"/>
              </w:rPr>
            </w:pPr>
            <w:r>
              <w:t>k</w:t>
            </w:r>
            <w:r w:rsidRPr="003A7ACE">
              <w:t>ontrastní poměr: 1250:1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791803" w:rsidRPr="002E2597" w:rsidRDefault="00791803" w:rsidP="00791803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791803" w:rsidRDefault="00791803" w:rsidP="00791803"/>
        </w:tc>
      </w:tr>
      <w:tr w:rsidR="00791803" w14:paraId="658D98C5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791803" w:rsidRDefault="00791803" w:rsidP="00791803">
            <w:pPr>
              <w:jc w:val="center"/>
            </w:pPr>
            <w:r>
              <w:lastRenderedPageBreak/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68AA1F9F" w:rsidR="00791803" w:rsidRPr="00DA7C29" w:rsidRDefault="00791803" w:rsidP="00791803">
            <w:pPr>
              <w:jc w:val="both"/>
            </w:pPr>
            <w:r>
              <w:t>s</w:t>
            </w:r>
            <w:r w:rsidRPr="003A7ACE">
              <w:t>vítivost min. 500 cd/m2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791803" w:rsidRPr="000D2014" w:rsidRDefault="00791803" w:rsidP="00791803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71B542E0" w:rsidR="00791803" w:rsidRDefault="00791803" w:rsidP="00791803">
            <w:pPr>
              <w:jc w:val="center"/>
            </w:pPr>
          </w:p>
        </w:tc>
      </w:tr>
      <w:tr w:rsidR="00791803" w14:paraId="05DD2256" w14:textId="77777777" w:rsidTr="007918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791803" w:rsidRDefault="00791803" w:rsidP="00791803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618BF89E" w:rsidR="00791803" w:rsidRDefault="00791803" w:rsidP="00791803">
            <w:pPr>
              <w:jc w:val="both"/>
            </w:pPr>
            <w:r>
              <w:t>v</w:t>
            </w:r>
            <w:r w:rsidRPr="003A7ACE">
              <w:t xml:space="preserve">stupy minimálně: 1x DVI-D, </w:t>
            </w:r>
            <w:r>
              <w:t xml:space="preserve">, 1x DP, </w:t>
            </w:r>
            <w:r w:rsidRPr="003A7ACE">
              <w:t>12G-SDI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791803" w:rsidRPr="000D2014" w:rsidRDefault="00791803" w:rsidP="00791803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B27271" w14:textId="51D3844F" w:rsidR="00791803" w:rsidRDefault="00791803" w:rsidP="00791803">
            <w:pPr>
              <w:jc w:val="center"/>
            </w:pPr>
          </w:p>
        </w:tc>
      </w:tr>
      <w:tr w:rsidR="00791803" w14:paraId="37369FA2" w14:textId="77777777" w:rsidTr="00E30C7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791803" w:rsidRDefault="00791803" w:rsidP="00791803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51CDA7C7" w:rsidR="00791803" w:rsidRPr="006C4893" w:rsidRDefault="00791803" w:rsidP="00791803">
            <w:pPr>
              <w:tabs>
                <w:tab w:val="left" w:pos="1065"/>
              </w:tabs>
              <w:jc w:val="both"/>
            </w:pPr>
            <w:r>
              <w:t>u</w:t>
            </w:r>
            <w:r w:rsidRPr="003A7ACE">
              <w:t>místění na kloubovém rameni endoskopického přístrojového vozíku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791803" w:rsidRPr="00241E4F" w:rsidRDefault="00791803" w:rsidP="00791803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A87AB22" w:rsidR="00791803" w:rsidRDefault="00791803" w:rsidP="00791803">
            <w:pPr>
              <w:jc w:val="center"/>
            </w:pPr>
          </w:p>
        </w:tc>
      </w:tr>
      <w:tr w:rsidR="00791803" w14:paraId="67F639E6" w14:textId="77777777" w:rsidTr="00791803">
        <w:trPr>
          <w:trHeight w:val="567"/>
        </w:trPr>
        <w:tc>
          <w:tcPr>
            <w:tcW w:w="97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A8F567F" w14:textId="56DC6816" w:rsidR="00791803" w:rsidRPr="00791803" w:rsidRDefault="00791803" w:rsidP="00791803">
            <w:pPr>
              <w:jc w:val="center"/>
              <w:rPr>
                <w:b/>
                <w:bCs/>
                <w:u w:val="single"/>
              </w:rPr>
            </w:pPr>
            <w:r w:rsidRPr="00791803">
              <w:rPr>
                <w:b/>
                <w:bCs/>
                <w:u w:val="single"/>
              </w:rPr>
              <w:t>1x kamerová jednotka</w:t>
            </w:r>
          </w:p>
        </w:tc>
      </w:tr>
      <w:tr w:rsidR="00791803" w14:paraId="12CC8027" w14:textId="77777777" w:rsidTr="00E30C7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791803" w:rsidRDefault="00791803" w:rsidP="00791803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18343ED8" w:rsidR="00791803" w:rsidRDefault="00791803" w:rsidP="00791803">
            <w:pPr>
              <w:jc w:val="both"/>
            </w:pPr>
            <w:r w:rsidRPr="00C5681D">
              <w:t>systém umožňující pracovat ve 4K UHD rozlišení ve výstupním formátu 3840x2160 a současně i s možností 1920x1080 pixelů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791803" w:rsidRPr="00241E4F" w:rsidRDefault="00791803" w:rsidP="00791803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CA4BD8" w14:textId="01BD086E" w:rsidR="00791803" w:rsidRDefault="00791803" w:rsidP="00791803">
            <w:pPr>
              <w:jc w:val="center"/>
            </w:pPr>
          </w:p>
        </w:tc>
      </w:tr>
      <w:tr w:rsidR="00791803" w14:paraId="721F03D7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791803" w:rsidRDefault="00791803" w:rsidP="00791803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ABE1" w14:textId="77777777" w:rsidR="00791803" w:rsidRDefault="00791803" w:rsidP="00791803">
            <w:r w:rsidRPr="00C5681D">
              <w:t>jednotka pro připojení min.:</w:t>
            </w:r>
          </w:p>
          <w:p w14:paraId="02DD8E30" w14:textId="0CF5AD48" w:rsidR="00791803" w:rsidRDefault="00791803" w:rsidP="00791803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r>
              <w:t>2D4K kamerové hlavy s podporou ICG zobrazení</w:t>
            </w:r>
          </w:p>
          <w:p w14:paraId="08A48ACD" w14:textId="5F827C02" w:rsidR="00791803" w:rsidRDefault="00791803" w:rsidP="00791803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del w:id="0" w:author="Holinka Štěpán, Ing." w:date="2023-06-06T22:42:00Z">
              <w:r w:rsidDel="00B07F1B">
                <w:delText>3D4K videolaparoskopu s podporou ICG zobrazení</w:delText>
              </w:r>
            </w:del>
          </w:p>
          <w:p w14:paraId="2B6D9944" w14:textId="21721E7B" w:rsidR="00791803" w:rsidRDefault="00791803" w:rsidP="00791803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r>
              <w:t>2D FullHD lehké pendulum kamerové hlavy s podporou PDD zobrazení</w:t>
            </w:r>
          </w:p>
          <w:p w14:paraId="6FD95BFF" w14:textId="269D986B" w:rsidR="00791803" w:rsidRDefault="00791803" w:rsidP="00791803">
            <w:pPr>
              <w:pStyle w:val="Odstavecseseznamem"/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</w:pPr>
            <w:r>
              <w:t xml:space="preserve">jednorázových i resterilizovatelných </w:t>
            </w:r>
            <w:r w:rsidRPr="004F2A73">
              <w:t xml:space="preserve">flexibilních </w:t>
            </w:r>
            <w:r>
              <w:t>videoendoskopů</w:t>
            </w:r>
            <w:r w:rsidRPr="004F2A73">
              <w:t xml:space="preserve"> s čipovou</w:t>
            </w:r>
            <w:r>
              <w:t xml:space="preserve"> technologii na distálním konci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91803" w:rsidRPr="007C379F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4BF9059A" w:rsidR="00791803" w:rsidRPr="00BB7702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C3BD5E0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791803" w:rsidRDefault="00791803" w:rsidP="00791803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7994" w14:textId="71FCD756" w:rsidR="00791803" w:rsidRDefault="00791803" w:rsidP="00791803">
            <w:pPr>
              <w:jc w:val="both"/>
              <w:rPr>
                <w:rFonts w:cs="Arial"/>
              </w:rPr>
            </w:pPr>
            <w:r w:rsidRPr="007661C2">
              <w:t xml:space="preserve">podpora úzkopásmového selektivního barevného zobrazení struktur, které lze používat v kombinaci se zvětšením obrazu při endoskopii pro odlišení jednotlivých úrovní sliznice a odlišení cév od okolní tkáně </w:t>
            </w:r>
            <w:del w:id="1" w:author="Holinka Štěpán, Ing." w:date="2023-06-07T11:58:00Z">
              <w:r w:rsidRPr="007661C2" w:rsidDel="00510010">
                <w:delText>ve 2D</w:delText>
              </w:r>
            </w:del>
            <w:del w:id="2" w:author="Holinka Štěpán, Ing." w:date="2023-06-07T10:14:00Z">
              <w:r w:rsidRPr="007661C2" w:rsidDel="0074142A">
                <w:delText xml:space="preserve"> i 3D zobrazení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791803" w:rsidRPr="00C4354B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6071D" w14:textId="2B58D425" w:rsidR="00791803" w:rsidRPr="00925E92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E559526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791803" w:rsidRDefault="00791803" w:rsidP="00791803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5E41F72C" w:rsidR="00791803" w:rsidRDefault="00791803" w:rsidP="00791803">
            <w:pPr>
              <w:jc w:val="both"/>
              <w:rPr>
                <w:rFonts w:cs="Arial"/>
              </w:rPr>
            </w:pPr>
            <w:r w:rsidRPr="007661C2">
              <w:t>podpora NIR/ICG fluorescenčního zobrazení v různých módech</w:t>
            </w:r>
            <w:del w:id="3" w:author="Holinka Štěpán, Ing." w:date="2023-06-07T11:59:00Z">
              <w:r w:rsidRPr="007661C2" w:rsidDel="003B5DB9">
                <w:delText xml:space="preserve"> s možností volby barvy fluorescenčního zobrazení</w:delText>
              </w:r>
            </w:del>
            <w:r w:rsidRPr="007661C2">
              <w:t>, min. Real -time overlay</w:t>
            </w:r>
            <w:del w:id="4" w:author="Holinka Štěpán, Ing." w:date="2023-06-07T12:00:00Z">
              <w:r w:rsidRPr="007661C2" w:rsidDel="006936C7">
                <w:delText xml:space="preserve"> (bílé světlo/kontrastní látka)</w:delText>
              </w:r>
            </w:del>
            <w:r w:rsidRPr="007661C2">
              <w:t xml:space="preserve">, monochromatické zobrazení kontrastní látky, </w:t>
            </w:r>
            <w:del w:id="5" w:author="Holinka Štěpán, Ing." w:date="2023-06-07T12:00:00Z">
              <w:r w:rsidRPr="007661C2" w:rsidDel="006936C7">
                <w:delText>intenzivní mapování (z</w:delText>
              </w:r>
              <w:r w:rsidRPr="007661C2" w:rsidDel="006936C7">
                <w:rPr>
                  <w:rStyle w:val="tlid-translation"/>
                </w:rPr>
                <w:delText>obrazení signálu NIR / ICG se bude zobrazovat v různých barvách v závislosti na síle detekovaného signálu NIR)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791803" w:rsidRPr="00C4354B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7668A" w14:textId="09CF48D7" w:rsidR="00791803" w:rsidRPr="00925E92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339E8A6C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5E1BE7FB" w:rsidR="00791803" w:rsidRDefault="00791803" w:rsidP="00791803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8CC1" w14:textId="78819950" w:rsidR="00791803" w:rsidRDefault="00791803" w:rsidP="00791803">
            <w:pPr>
              <w:jc w:val="both"/>
              <w:rPr>
                <w:rFonts w:cs="Arial"/>
              </w:rPr>
            </w:pPr>
            <w:r w:rsidRPr="005139D8">
              <w:t>podpora PDD autofluorescenčního zobrazení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791803" w:rsidRPr="00670F1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A943E4" w14:textId="702A18D3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2FE33DD4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63C26224" w:rsidR="00791803" w:rsidRDefault="00791803" w:rsidP="00791803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8F50" w14:textId="1EE39317" w:rsidR="00791803" w:rsidRPr="003C218D" w:rsidRDefault="00791803" w:rsidP="00791803">
            <w:pPr>
              <w:jc w:val="both"/>
              <w:rPr>
                <w:rFonts w:cs="Arial"/>
              </w:rPr>
            </w:pPr>
            <w:r w:rsidRPr="005139D8">
              <w:t>systém umožňující min. 4 různé módy zobrazení dle potřeb operatéra - standartní zobrazení, zvýšení kontrastu tkáně, zvýšení jasu v zastíněných oblastech operačního pole a kombinace zvýšení kontrastu a jasu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791803" w:rsidRPr="00670F1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3EBA1" w14:textId="1A0743C0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CA8BB12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4E40F76E" w:rsidR="00791803" w:rsidRDefault="00791803" w:rsidP="00791803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685F" w14:textId="1B8EAB1B" w:rsidR="00791803" w:rsidRDefault="00791803" w:rsidP="00791803">
            <w:pPr>
              <w:jc w:val="both"/>
              <w:rPr>
                <w:rFonts w:cs="Arial"/>
              </w:rPr>
            </w:pPr>
            <w:r w:rsidRPr="009D481D">
              <w:t>možnost vkládání pacientských dat minimálně jméno a příjmení, datum narození, ID číslo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791803" w:rsidRPr="00670F1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52A59F" w14:textId="0AEDCD7A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189ED18C" w14:textId="77777777" w:rsidTr="009F6BC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2A5F" w14:textId="7F333821" w:rsidR="00791803" w:rsidRDefault="00791803" w:rsidP="00791803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62C4" w14:textId="4B46E4CD" w:rsidR="00791803" w:rsidRDefault="00791803" w:rsidP="00791803">
            <w:pPr>
              <w:jc w:val="both"/>
              <w:rPr>
                <w:rFonts w:cs="Arial"/>
              </w:rPr>
            </w:pPr>
            <w:r w:rsidRPr="009D481D">
              <w:t xml:space="preserve">ovládání ve sterilním prostředí je možné pomocí tlačítek na kamerové hlavě, videolaparoskopu nebo videoendoskopu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45D465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1DC57" w14:textId="5FF06C7A" w:rsidR="00791803" w:rsidRPr="00E059EA" w:rsidRDefault="00791803" w:rsidP="00791803">
            <w:pPr>
              <w:rPr>
                <w:color w:val="FF0000"/>
              </w:rPr>
            </w:pPr>
          </w:p>
        </w:tc>
      </w:tr>
      <w:tr w:rsidR="00791803" w14:paraId="050FB840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DA93" w14:textId="74DD8487" w:rsidR="00791803" w:rsidRDefault="00791803" w:rsidP="00791803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37A8" w14:textId="79C47CF0" w:rsidR="00791803" w:rsidRDefault="00791803" w:rsidP="00791803">
            <w:pPr>
              <w:jc w:val="both"/>
              <w:rPr>
                <w:rFonts w:cs="Arial"/>
              </w:rPr>
            </w:pPr>
            <w:r w:rsidRPr="009D481D">
              <w:t>Výstupy min.:</w:t>
            </w:r>
            <w:r>
              <w:t xml:space="preserve"> 3x</w:t>
            </w:r>
            <w:r w:rsidRPr="009D481D">
              <w:t xml:space="preserve"> USB 2.0 pro připojení externího disku a dalšího příslušenství, 1x DVI-D, 2</w:t>
            </w:r>
            <w:r>
              <w:t>x Display Port</w:t>
            </w:r>
            <w:r w:rsidRPr="009D481D">
              <w:t>, 1x 12G/3G-SDI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B5046B" w14:textId="139D8DDA" w:rsidR="00791803" w:rsidRPr="00670F1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7554A" w14:textId="257E7623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519B8B6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19CC" w14:textId="3F8EFCB8" w:rsidR="00791803" w:rsidRDefault="00791803" w:rsidP="00791803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7543" w14:textId="01F9F5AF" w:rsidR="00791803" w:rsidRDefault="00791803" w:rsidP="00791803">
            <w:pPr>
              <w:jc w:val="both"/>
              <w:rPr>
                <w:rFonts w:cs="Arial"/>
              </w:rPr>
            </w:pPr>
            <w:r w:rsidRPr="009D481D">
              <w:t>možnost záznamu fotek a videa na USB paměťová zařízení i propojení se záznamovou jednotkou s možností sterilního ovládání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E35020" w14:textId="1E57A4DC" w:rsidR="00791803" w:rsidRPr="00670F1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5ABB8" w14:textId="7F86F32E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6E57A4A7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4BD3" w14:textId="67239BBC" w:rsidR="00791803" w:rsidRDefault="00791803" w:rsidP="00791803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A716" w14:textId="48EBA493" w:rsidR="00791803" w:rsidRDefault="00791803" w:rsidP="00791803">
            <w:pPr>
              <w:jc w:val="both"/>
              <w:rPr>
                <w:rFonts w:cs="Arial"/>
              </w:rPr>
            </w:pPr>
            <w:r w:rsidRPr="005424F4">
              <w:t>umožňující registraci a uložení min. 10 uživatelských předvoleb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F9AAC5" w14:textId="235C5C66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190EC0" w14:textId="772C1D13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3E75D9B9" w14:textId="77777777" w:rsidTr="009F6BC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BCB2" w14:textId="59D6B952" w:rsidR="00791803" w:rsidRDefault="00791803" w:rsidP="00791803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EDB4" w14:textId="13157565" w:rsidR="00791803" w:rsidRDefault="00791803" w:rsidP="00791803">
            <w:pPr>
              <w:jc w:val="both"/>
              <w:rPr>
                <w:rFonts w:cs="Arial"/>
              </w:rPr>
            </w:pPr>
            <w:r w:rsidRPr="005424F4">
              <w:t>min. 2x digitální zoom nastavitelný minimálně v 5 krocích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3AE198" w14:textId="29516BAE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D3779" w14:textId="72645B5C" w:rsidR="00791803" w:rsidRPr="00E059EA" w:rsidRDefault="00791803" w:rsidP="00791803">
            <w:pPr>
              <w:rPr>
                <w:color w:val="FF0000"/>
              </w:rPr>
            </w:pPr>
          </w:p>
        </w:tc>
      </w:tr>
      <w:tr w:rsidR="00791803" w14:paraId="6E9115D4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7425" w14:textId="28D54471" w:rsidR="00791803" w:rsidRDefault="00791803" w:rsidP="00791803">
            <w:pPr>
              <w:jc w:val="center"/>
            </w:pPr>
            <w:r>
              <w:lastRenderedPageBreak/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95DE" w14:textId="39455CF0" w:rsidR="00791803" w:rsidRDefault="00791803" w:rsidP="00791803">
            <w:pPr>
              <w:jc w:val="both"/>
              <w:rPr>
                <w:rFonts w:cs="Arial"/>
              </w:rPr>
            </w:pPr>
            <w:r>
              <w:t>a</w:t>
            </w:r>
            <w:r w:rsidRPr="00A362A8">
              <w:t>daptabilní zoom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154B2E" w14:textId="339CB5A6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1DBFC" w14:textId="0F11C333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3CD3B376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B616" w14:textId="1E4314EB" w:rsidR="00791803" w:rsidRDefault="00791803" w:rsidP="00791803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30E0" w14:textId="350B3456" w:rsidR="00791803" w:rsidRPr="00C0302E" w:rsidRDefault="00791803" w:rsidP="00791803">
            <w:pPr>
              <w:spacing w:line="276" w:lineRule="auto"/>
              <w:contextualSpacing/>
              <w:jc w:val="both"/>
            </w:pPr>
            <w:r w:rsidRPr="00A362A8">
              <w:t>možnost rotace obrazu o 180°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4AD4C5" w14:textId="1DF16711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D169C6" w14:textId="377A28DC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4CBA1F1" w14:textId="77777777" w:rsidTr="0079180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BF0ED47" w14:textId="47CBCF48" w:rsidR="00791803" w:rsidRPr="00791803" w:rsidRDefault="00791803" w:rsidP="0079180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791803">
              <w:rPr>
                <w:b/>
                <w:bCs/>
                <w:u w:val="single"/>
              </w:rPr>
              <w:t>1x 4K kamerová hlava</w:t>
            </w:r>
          </w:p>
        </w:tc>
      </w:tr>
      <w:tr w:rsidR="00791803" w14:paraId="589345D1" w14:textId="77777777" w:rsidTr="009F6BC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FD23" w14:textId="4E7AB896" w:rsidR="00791803" w:rsidRDefault="00791803" w:rsidP="00791803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108A" w14:textId="7A3E2794" w:rsidR="00791803" w:rsidRDefault="00791803" w:rsidP="00791803">
            <w:pPr>
              <w:jc w:val="both"/>
              <w:rPr>
                <w:rFonts w:cs="Arial"/>
              </w:rPr>
            </w:pPr>
            <w:r w:rsidRPr="00DA1501">
              <w:t>CMOS technologie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C75C77" w14:textId="510BAEC6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3355F" w14:textId="647E55A3" w:rsidR="00791803" w:rsidRPr="00E059EA" w:rsidRDefault="00791803" w:rsidP="00791803">
            <w:pPr>
              <w:rPr>
                <w:color w:val="FF0000"/>
              </w:rPr>
            </w:pPr>
          </w:p>
        </w:tc>
      </w:tr>
      <w:tr w:rsidR="00791803" w14:paraId="18510A12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2FAF" w14:textId="3828ED11" w:rsidR="00791803" w:rsidRDefault="00791803" w:rsidP="00791803">
            <w:pPr>
              <w:jc w:val="center"/>
            </w:pPr>
            <w: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2BBC" w14:textId="3D81536C" w:rsidR="00791803" w:rsidRPr="00D47AF1" w:rsidRDefault="00791803" w:rsidP="00791803">
            <w:pPr>
              <w:jc w:val="both"/>
            </w:pPr>
            <w:r w:rsidRPr="00DA1501">
              <w:t>nativní rozlišení min. 3840 x 2160 pixelů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7298FF" w14:textId="483CB33A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645657" w14:textId="5DA846A0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4692658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6C93" w14:textId="47C45C8D" w:rsidR="00791803" w:rsidRDefault="00791803" w:rsidP="00791803">
            <w:pPr>
              <w:jc w:val="center"/>
            </w:pPr>
            <w: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264F" w14:textId="256A3D6A" w:rsidR="00791803" w:rsidRPr="00D47AF1" w:rsidRDefault="00791803" w:rsidP="00791803">
            <w:pPr>
              <w:jc w:val="both"/>
            </w:pPr>
            <w:r w:rsidRPr="00DA1501">
              <w:t xml:space="preserve">progresivní skenování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C9758C" w14:textId="5BB494FB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AF5553" w14:textId="1BAA3DFF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8F092E3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94A6" w14:textId="78510320" w:rsidR="00791803" w:rsidRDefault="00791803" w:rsidP="00791803">
            <w:pPr>
              <w:jc w:val="center"/>
            </w:pPr>
            <w: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9B37" w14:textId="77C2C38D" w:rsidR="00791803" w:rsidRPr="00D47AF1" w:rsidRDefault="00791803" w:rsidP="00791803">
            <w:pPr>
              <w:jc w:val="both"/>
            </w:pPr>
            <w:r w:rsidRPr="00DA1501">
              <w:t>podpora ICG fluorescenčního zobrazení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C7103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8465F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AB7102A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4840" w14:textId="132404DC" w:rsidR="00791803" w:rsidRDefault="00791803" w:rsidP="00791803">
            <w:pPr>
              <w:jc w:val="center"/>
            </w:pPr>
            <w: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792DE" w14:textId="05D4F355" w:rsidR="00791803" w:rsidRPr="00D47AF1" w:rsidRDefault="00791803" w:rsidP="00791803">
            <w:pPr>
              <w:jc w:val="both"/>
            </w:pPr>
            <w:r w:rsidRPr="00DA1501">
              <w:t>podpora úzkopásmového zobrazení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AA43C2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F66616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4D50610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C0A8" w14:textId="4B78A1B7" w:rsidR="00791803" w:rsidRDefault="00791803" w:rsidP="00791803">
            <w:pPr>
              <w:jc w:val="center"/>
            </w:pPr>
            <w: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BB1B" w14:textId="5587C823" w:rsidR="00791803" w:rsidRPr="00D47AF1" w:rsidRDefault="00791803" w:rsidP="00791803">
            <w:pPr>
              <w:jc w:val="both"/>
            </w:pPr>
            <w:r w:rsidRPr="00E526ED">
              <w:t>integrovaný upínací mechanismus pro optiky různých výrobců s možností aretace optiky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C1DEFC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946434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C4B05EE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E440" w14:textId="3BA7F084" w:rsidR="00791803" w:rsidRDefault="00791803" w:rsidP="00791803">
            <w:pPr>
              <w:jc w:val="center"/>
            </w:pPr>
            <w: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24F1" w14:textId="5515D2C3" w:rsidR="00791803" w:rsidRPr="00D47AF1" w:rsidRDefault="00791803" w:rsidP="00791803">
            <w:pPr>
              <w:jc w:val="both"/>
            </w:pPr>
            <w:r w:rsidRPr="00E526ED">
              <w:t>váha kamerové hlavy max. 260 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BB2C83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A753EA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BEDBC58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1379" w14:textId="68E3C3B9" w:rsidR="00791803" w:rsidRDefault="00791803" w:rsidP="00791803">
            <w:pPr>
              <w:jc w:val="center"/>
            </w:pPr>
            <w: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DDFF" w14:textId="414359D5" w:rsidR="00791803" w:rsidRPr="00D47AF1" w:rsidRDefault="00791803" w:rsidP="00791803">
            <w:pPr>
              <w:jc w:val="both"/>
            </w:pPr>
            <w:r w:rsidRPr="00E526ED">
              <w:t>kamerová hlava bude vhodná pro následující typy sterilizace (Sterrad, Steris, EO)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90860F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3C232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1200FECB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CFFC" w14:textId="434F94AB" w:rsidR="00791803" w:rsidRDefault="00791803" w:rsidP="00791803">
            <w:pPr>
              <w:jc w:val="center"/>
            </w:pPr>
            <w: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E585" w14:textId="4FDA15CC" w:rsidR="00791803" w:rsidRPr="00D47AF1" w:rsidRDefault="00791803" w:rsidP="00791803">
            <w:pPr>
              <w:jc w:val="both"/>
            </w:pPr>
            <w:r w:rsidRPr="00E526ED">
              <w:t>min. 2 programovatelná tlačítka na kamerové hlavě s možností ovládání alespoň dokumentace, vyvážení bílé, ovládání zdroje světa včetně přepínání mezi ICG světlem a bílým světlem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82D32A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BE6C6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B085CA3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8C39" w14:textId="1B3A9C81" w:rsidR="00791803" w:rsidRDefault="00791803" w:rsidP="00791803">
            <w:pPr>
              <w:jc w:val="center"/>
            </w:pPr>
            <w: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62844" w14:textId="7C830FA4" w:rsidR="00791803" w:rsidRPr="00F21CF8" w:rsidRDefault="00791803" w:rsidP="00791803">
            <w:pPr>
              <w:jc w:val="both"/>
            </w:pPr>
            <w:r w:rsidRPr="00504C5F">
              <w:t>min. 2-násobný digitální zoom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C3B66E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3A9238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35183DD1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494B" w14:textId="6C1ADCFC" w:rsidR="00791803" w:rsidRDefault="00791803" w:rsidP="00791803">
            <w:pPr>
              <w:jc w:val="center"/>
            </w:pPr>
            <w: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8E27" w14:textId="4AFC134B" w:rsidR="00791803" w:rsidRPr="00F21CF8" w:rsidRDefault="00791803" w:rsidP="00791803">
            <w:pPr>
              <w:jc w:val="both"/>
            </w:pPr>
            <w:r w:rsidRPr="00504C5F">
              <w:t>integrovaný, neoddělitelný objektiv i kabel kamerové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E921B9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F687C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13AE609F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EBBB" w14:textId="6BFEF81D" w:rsidR="00791803" w:rsidRDefault="00791803" w:rsidP="00791803">
            <w:pPr>
              <w:jc w:val="center"/>
            </w:pPr>
            <w: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42E6" w14:textId="437D02E1" w:rsidR="00791803" w:rsidRPr="00F21CF8" w:rsidRDefault="00791803" w:rsidP="00791803">
            <w:pPr>
              <w:jc w:val="both"/>
            </w:pPr>
            <w:r>
              <w:t>k</w:t>
            </w:r>
            <w:r w:rsidRPr="00504C5F">
              <w:t xml:space="preserve">ompatibilita s výše dodávanou kamerovou jednotkou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011C7C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EC452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15CBB74F" w14:textId="77777777" w:rsidTr="0079180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C2F8B3" w14:textId="7FC10FC0" w:rsidR="00791803" w:rsidRPr="00791803" w:rsidRDefault="00791803" w:rsidP="0079180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791803">
              <w:rPr>
                <w:b/>
                <w:bCs/>
                <w:u w:val="single"/>
              </w:rPr>
              <w:t>1x laparoskopická optika pro ICG</w:t>
            </w:r>
          </w:p>
        </w:tc>
      </w:tr>
      <w:tr w:rsidR="00791803" w14:paraId="316893D8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1163" w14:textId="12ED1428" w:rsidR="00791803" w:rsidRDefault="00791803" w:rsidP="00791803">
            <w:pPr>
              <w:jc w:val="center"/>
            </w:pPr>
            <w: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C248" w14:textId="5476791F" w:rsidR="00791803" w:rsidRDefault="00791803" w:rsidP="00791803">
            <w:pPr>
              <w:jc w:val="both"/>
            </w:pPr>
            <w:r w:rsidRPr="00E33372">
              <w:t>úhel pohledu 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850A4A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E89352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149C3AD1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354B" w14:textId="6BCFEC49" w:rsidR="00791803" w:rsidRDefault="00791803" w:rsidP="00791803">
            <w:pPr>
              <w:jc w:val="center"/>
            </w:pPr>
            <w: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7828" w14:textId="45A0E331" w:rsidR="00791803" w:rsidRPr="00F21CF8" w:rsidRDefault="006269BB" w:rsidP="00791803">
            <w:pPr>
              <w:jc w:val="both"/>
            </w:pPr>
            <w:r>
              <w:t>p</w:t>
            </w:r>
            <w:r w:rsidR="00791803" w:rsidRPr="00E33372">
              <w:t>růměr</w:t>
            </w:r>
            <w:r>
              <w:t xml:space="preserve"> </w:t>
            </w:r>
            <w:r w:rsidR="00791803" w:rsidRPr="00E33372">
              <w:t>10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D25E51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8FD5A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A3DE9B4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0468" w14:textId="02072F4A" w:rsidR="00791803" w:rsidRDefault="00791803" w:rsidP="00791803">
            <w:pPr>
              <w:jc w:val="center"/>
            </w:pPr>
            <w: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FD35C" w14:textId="1CD00AE2" w:rsidR="00791803" w:rsidRPr="00F21CF8" w:rsidRDefault="00791803" w:rsidP="00791803">
            <w:pPr>
              <w:jc w:val="both"/>
            </w:pPr>
            <w:r w:rsidRPr="00E33372">
              <w:t>pracovní délka 31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3C5880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1BE571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6E6F58E4" w14:textId="77777777" w:rsidTr="009F6BC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1F6D" w14:textId="06829EB8" w:rsidR="00791803" w:rsidRDefault="00791803" w:rsidP="00791803">
            <w:pPr>
              <w:jc w:val="center"/>
            </w:pPr>
            <w: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4F5F" w14:textId="743E3081" w:rsidR="00791803" w:rsidRPr="00D47AF1" w:rsidRDefault="00791803" w:rsidP="00791803">
            <w:pPr>
              <w:jc w:val="both"/>
            </w:pPr>
            <w:r w:rsidRPr="00E33372">
              <w:t>autoklávovatelná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4C0E2" w14:textId="39C44404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881FA" w14:textId="6D191941" w:rsidR="00791803" w:rsidRPr="00E059EA" w:rsidRDefault="00791803" w:rsidP="00791803">
            <w:pPr>
              <w:rPr>
                <w:color w:val="FF0000"/>
              </w:rPr>
            </w:pPr>
          </w:p>
        </w:tc>
      </w:tr>
      <w:tr w:rsidR="00791803" w14:paraId="45385310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8F2" w14:textId="1DD5DF74" w:rsidR="00791803" w:rsidRDefault="00791803" w:rsidP="00791803">
            <w:pPr>
              <w:jc w:val="center"/>
            </w:pPr>
            <w: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787D" w14:textId="10D7ABBE" w:rsidR="00791803" w:rsidRPr="00D47AF1" w:rsidRDefault="00791803" w:rsidP="00791803">
            <w:pPr>
              <w:jc w:val="both"/>
            </w:pPr>
            <w:r>
              <w:t>v</w:t>
            </w:r>
            <w:r w:rsidRPr="00E33372">
              <w:t>hodná pro NIR/ICG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040E74" w14:textId="39721755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AB5714" w14:textId="76EAC699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E64D034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0442" w14:textId="4B9FD4E6" w:rsidR="00791803" w:rsidRDefault="00791803" w:rsidP="00791803">
            <w:pPr>
              <w:jc w:val="center"/>
            </w:pPr>
            <w:r>
              <w:t>1.39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5AA3" w14:textId="77777777" w:rsidR="00791803" w:rsidRDefault="00791803" w:rsidP="00791803">
            <w:r>
              <w:t>součástí dodávky bude:</w:t>
            </w:r>
          </w:p>
          <w:p w14:paraId="1F75E50D" w14:textId="3EB3ECF8" w:rsidR="00791803" w:rsidRPr="00791803" w:rsidRDefault="00791803" w:rsidP="00791803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u w:val="single"/>
              </w:rPr>
            </w:pPr>
            <w:r>
              <w:t>sterilizační košík pro uložení endoskopu</w:t>
            </w:r>
          </w:p>
          <w:p w14:paraId="1BF44AC5" w14:textId="08E0E24B" w:rsidR="00791803" w:rsidRPr="00791803" w:rsidRDefault="00791803" w:rsidP="00791803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u w:val="single"/>
              </w:rPr>
            </w:pPr>
            <w:r>
              <w:t>světlovodný kabel vhodný pro zobrazení kontrastní látky ICG o délce min. 300cm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E52589" w14:textId="68F5F576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DDB490" w14:textId="27D1E2AE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2A50F15" w14:textId="77777777" w:rsidTr="0079180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DDD0210" w14:textId="0C4E9DE8" w:rsidR="00791803" w:rsidRPr="00791803" w:rsidRDefault="00791803" w:rsidP="0079180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791803">
              <w:rPr>
                <w:b/>
                <w:bCs/>
                <w:u w:val="single"/>
              </w:rPr>
              <w:lastRenderedPageBreak/>
              <w:t>2x laparoskopická optika</w:t>
            </w:r>
          </w:p>
        </w:tc>
      </w:tr>
      <w:tr w:rsidR="00791803" w14:paraId="09CA8D5F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28DE" w14:textId="67DC99E8" w:rsidR="00791803" w:rsidRDefault="00791803" w:rsidP="00791803">
            <w:pPr>
              <w:jc w:val="center"/>
            </w:pPr>
            <w:r>
              <w:t>1.40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A9EF" w14:textId="4FBED5D5" w:rsidR="00791803" w:rsidRDefault="00791803" w:rsidP="00791803">
            <w:pPr>
              <w:jc w:val="both"/>
            </w:pPr>
            <w:r w:rsidRPr="00FE66C3">
              <w:t>úhel pohledu 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771523" w14:textId="1787DCC3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7294FE" w14:textId="56CAD83B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3D01C5C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8DF3" w14:textId="71B820A9" w:rsidR="00791803" w:rsidRDefault="00791803" w:rsidP="00791803">
            <w:pPr>
              <w:jc w:val="center"/>
            </w:pPr>
            <w:r>
              <w:t>1.41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9EE8" w14:textId="671E2E3C" w:rsidR="00791803" w:rsidRDefault="00791803" w:rsidP="00791803">
            <w:pPr>
              <w:jc w:val="both"/>
            </w:pPr>
            <w:r w:rsidRPr="00FE66C3">
              <w:t>průměr 10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D31F64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683BEF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D5EA832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1248" w14:textId="673B02DE" w:rsidR="00791803" w:rsidRDefault="00791803" w:rsidP="00791803">
            <w:pPr>
              <w:jc w:val="center"/>
            </w:pPr>
            <w:r>
              <w:t>1.42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3950" w14:textId="0BE0962E" w:rsidR="00791803" w:rsidRDefault="00791803" w:rsidP="00791803">
            <w:pPr>
              <w:jc w:val="both"/>
            </w:pPr>
            <w:r w:rsidRPr="00FE66C3">
              <w:t>pracovní délka 31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AC6DC8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FC6294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CEFA71C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3B1C" w14:textId="3215D54F" w:rsidR="00791803" w:rsidRDefault="00791803" w:rsidP="00791803">
            <w:pPr>
              <w:jc w:val="center"/>
            </w:pPr>
            <w:r>
              <w:t>1.43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45E3" w14:textId="41EE2925" w:rsidR="00791803" w:rsidRDefault="00791803" w:rsidP="00791803">
            <w:pPr>
              <w:jc w:val="both"/>
            </w:pPr>
            <w:r w:rsidRPr="00FE66C3">
              <w:t>autoklávovatelná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5CEF75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5B2037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63D14701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1E6B" w14:textId="1662CEF7" w:rsidR="00791803" w:rsidRDefault="00791803" w:rsidP="00791803">
            <w:pPr>
              <w:jc w:val="center"/>
            </w:pPr>
            <w:r>
              <w:t>1.44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4063" w14:textId="77777777" w:rsidR="00791803" w:rsidRPr="001350BA" w:rsidRDefault="00791803" w:rsidP="00791803">
            <w:pPr>
              <w:spacing w:after="160" w:line="259" w:lineRule="auto"/>
              <w:contextualSpacing/>
              <w:jc w:val="both"/>
              <w:rPr>
                <w:u w:val="single"/>
              </w:rPr>
            </w:pPr>
            <w:r>
              <w:t>součástí dodávky bude:</w:t>
            </w:r>
          </w:p>
          <w:p w14:paraId="598C0EE6" w14:textId="77777777" w:rsidR="00791803" w:rsidRPr="001350BA" w:rsidRDefault="00791803" w:rsidP="0079180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contextualSpacing/>
              <w:jc w:val="both"/>
              <w:rPr>
                <w:u w:val="single"/>
              </w:rPr>
            </w:pPr>
            <w:r>
              <w:t>sterilizační košík pro uložení endoskopu</w:t>
            </w:r>
          </w:p>
          <w:p w14:paraId="667EDA64" w14:textId="7CE86184" w:rsidR="00791803" w:rsidRPr="00791803" w:rsidRDefault="00791803" w:rsidP="0079180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contextualSpacing/>
              <w:jc w:val="both"/>
              <w:rPr>
                <w:u w:val="single"/>
              </w:rPr>
            </w:pPr>
            <w:r>
              <w:t>vhodný světlovodný kabel o délce min. 300cm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8D2145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421FF8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2AF00F5E" w14:textId="77777777" w:rsidTr="0079180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2895E36" w14:textId="46806B2A" w:rsidR="00791803" w:rsidRPr="00791803" w:rsidRDefault="00791803" w:rsidP="0079180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791803">
              <w:rPr>
                <w:b/>
                <w:bCs/>
                <w:u w:val="single"/>
              </w:rPr>
              <w:t>1x FullHD lomená kamerová hlava</w:t>
            </w:r>
          </w:p>
        </w:tc>
      </w:tr>
      <w:tr w:rsidR="00791803" w14:paraId="221B7E2F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AF53" w14:textId="394190A4" w:rsidR="00791803" w:rsidRDefault="00791803" w:rsidP="00791803">
            <w:pPr>
              <w:jc w:val="center"/>
            </w:pPr>
            <w:r>
              <w:t>1.45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DD98" w14:textId="68D078C9" w:rsidR="00791803" w:rsidRDefault="00791803" w:rsidP="00791803">
            <w:pPr>
              <w:jc w:val="both"/>
            </w:pPr>
            <w:r w:rsidRPr="002A3700">
              <w:t xml:space="preserve">CMOS lomená kamerová hlava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10CCE9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91E56E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95677B1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997E" w14:textId="66D2AE60" w:rsidR="00791803" w:rsidRDefault="00791803" w:rsidP="00791803">
            <w:pPr>
              <w:jc w:val="center"/>
            </w:pPr>
            <w:r>
              <w:t>1.46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45E6" w14:textId="38B276B8" w:rsidR="00791803" w:rsidRDefault="00791803" w:rsidP="00791803">
            <w:r>
              <w:t>n</w:t>
            </w:r>
            <w:r w:rsidRPr="002A3700">
              <w:t>ativní rozlišení</w:t>
            </w:r>
            <w:r w:rsidR="006269BB">
              <w:t xml:space="preserve"> min.</w:t>
            </w:r>
            <w:r w:rsidRPr="002A3700">
              <w:t xml:space="preserve"> 1920x1080 pix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6066B4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50D70B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3F4AFFA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5023" w14:textId="577F0A56" w:rsidR="00791803" w:rsidRDefault="00791803" w:rsidP="00791803">
            <w:pPr>
              <w:jc w:val="center"/>
            </w:pPr>
            <w:r>
              <w:t>1.47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43C1" w14:textId="1B274853" w:rsidR="00791803" w:rsidRDefault="00791803" w:rsidP="00791803">
            <w:r>
              <w:t>d</w:t>
            </w:r>
            <w:r w:rsidRPr="00676F57">
              <w:t>igitální zoom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C124F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760AC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65CF2E62" w14:textId="77777777" w:rsidTr="006269B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61EA" w14:textId="16262ECF" w:rsidR="00791803" w:rsidRDefault="00791803" w:rsidP="00791803">
            <w:pPr>
              <w:jc w:val="center"/>
            </w:pPr>
            <w:r>
              <w:t>1.48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FF9D" w14:textId="4D0E4DF3" w:rsidR="00791803" w:rsidRDefault="00791803" w:rsidP="00791803">
            <w:r>
              <w:t>r</w:t>
            </w:r>
            <w:r w:rsidRPr="00676F57">
              <w:t>otace okuláru v ose těla kamerové hlavy minimálně o 270°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C2E6F5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22F99F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4BCB8AEB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0311" w14:textId="522BC834" w:rsidR="00791803" w:rsidRDefault="00791803" w:rsidP="00791803">
            <w:pPr>
              <w:jc w:val="center"/>
            </w:pPr>
            <w:r>
              <w:t>1.49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9C2F" w14:textId="38D14D27" w:rsidR="00791803" w:rsidRDefault="00791803" w:rsidP="00791803">
            <w:pPr>
              <w:jc w:val="both"/>
            </w:pPr>
            <w:r>
              <w:t>r</w:t>
            </w:r>
            <w:r w:rsidRPr="004414EE">
              <w:t>otace zafixovaného endoskopu o 360° bez nutnosti otáčení celého těla kamerové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F09E66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99B66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00B71A2D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DCC2" w14:textId="08911EF1" w:rsidR="00791803" w:rsidRDefault="00791803" w:rsidP="00791803">
            <w:pPr>
              <w:jc w:val="center"/>
            </w:pPr>
            <w:r>
              <w:t>1.50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EB33" w14:textId="50899DE5" w:rsidR="00791803" w:rsidRDefault="00791803" w:rsidP="00791803">
            <w:pPr>
              <w:jc w:val="both"/>
            </w:pPr>
            <w:r>
              <w:t>p</w:t>
            </w:r>
            <w:r w:rsidRPr="004414EE">
              <w:t>řipojitelná na standartní rigidní optiky různých výrobců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B9CC95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EA4DCA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3996DDC6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F77E" w14:textId="2FB6B50B" w:rsidR="00791803" w:rsidRDefault="00791803" w:rsidP="00791803">
            <w:pPr>
              <w:jc w:val="center"/>
            </w:pPr>
            <w:r>
              <w:t>1.51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85E5" w14:textId="4A7B3408" w:rsidR="00791803" w:rsidRDefault="00791803" w:rsidP="00791803">
            <w:pPr>
              <w:jc w:val="both"/>
            </w:pPr>
            <w:r w:rsidRPr="004414EE">
              <w:t>min. 2 programovatelná tlačítka na kamerové hlavě s možností ovládání alespoň dokumentace, vyvážení bílé, ovládání zdroje svět</w:t>
            </w:r>
            <w:r>
              <w:t>l</w:t>
            </w:r>
            <w:r w:rsidRPr="004414EE">
              <w:t xml:space="preserve">a,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9D9C54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82F8FE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7B724BE8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15EC" w14:textId="6B1D33F7" w:rsidR="00791803" w:rsidRDefault="00791803" w:rsidP="00791803">
            <w:pPr>
              <w:jc w:val="center"/>
            </w:pPr>
            <w:r>
              <w:t>1.52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AE3D" w14:textId="7387E893" w:rsidR="00791803" w:rsidRDefault="00791803" w:rsidP="00791803">
            <w:pPr>
              <w:jc w:val="both"/>
            </w:pPr>
            <w:r>
              <w:t>i</w:t>
            </w:r>
            <w:r w:rsidRPr="004414EE">
              <w:t>ntegrovaný, neoddělitelný objektiv i kabel kamerové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EB3A24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26B12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501EDFF9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482D" w14:textId="71653104" w:rsidR="00791803" w:rsidRDefault="00791803" w:rsidP="00791803">
            <w:pPr>
              <w:jc w:val="center"/>
            </w:pPr>
            <w:r>
              <w:t>1.53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4E37A" w14:textId="3FF24F28" w:rsidR="00791803" w:rsidRDefault="00791803" w:rsidP="00791803">
            <w:pPr>
              <w:jc w:val="both"/>
            </w:pPr>
            <w:r>
              <w:t>s</w:t>
            </w:r>
            <w:r w:rsidRPr="004414EE">
              <w:t>terilizovatelná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47A658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C574CE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6041FD84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DF65" w14:textId="24743C90" w:rsidR="00791803" w:rsidRDefault="00791803" w:rsidP="00791803">
            <w:pPr>
              <w:jc w:val="center"/>
            </w:pPr>
            <w:r>
              <w:t>1.54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12C9" w14:textId="4DD37FD5" w:rsidR="00791803" w:rsidRDefault="00791803" w:rsidP="00791803">
            <w:pPr>
              <w:jc w:val="both"/>
            </w:pPr>
            <w:r>
              <w:t>m</w:t>
            </w:r>
            <w:r w:rsidRPr="004414EE">
              <w:t>ax. váha: 145g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AB94D7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79E48D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19341EF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3FCB" w14:textId="109B8071" w:rsidR="00791803" w:rsidRDefault="00791803" w:rsidP="00791803">
            <w:pPr>
              <w:jc w:val="center"/>
            </w:pPr>
            <w:r>
              <w:t>1.55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19FA" w14:textId="45DBE11A" w:rsidR="00791803" w:rsidRDefault="00791803" w:rsidP="00791803">
            <w:pPr>
              <w:jc w:val="both"/>
            </w:pPr>
            <w:r>
              <w:t>k</w:t>
            </w:r>
            <w:r w:rsidRPr="004414EE">
              <w:t>ompatibilita s výše dodávanou jednotkou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414D63" w14:textId="77777777" w:rsidR="00791803" w:rsidRPr="00E109E4" w:rsidRDefault="00791803" w:rsidP="0079180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27FF8" w14:textId="77777777" w:rsidR="00791803" w:rsidRPr="00E059EA" w:rsidRDefault="00791803" w:rsidP="00791803">
            <w:pPr>
              <w:jc w:val="center"/>
              <w:rPr>
                <w:color w:val="FF0000"/>
              </w:rPr>
            </w:pPr>
          </w:p>
        </w:tc>
      </w:tr>
      <w:tr w:rsidR="00791803" w14:paraId="0B23FA73" w14:textId="77777777" w:rsidTr="0079180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75320F4" w14:textId="7C5DC2D9" w:rsidR="00791803" w:rsidRPr="00BA0123" w:rsidRDefault="00791803" w:rsidP="009F6BCC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BA0123">
              <w:rPr>
                <w:b/>
                <w:bCs/>
                <w:u w:val="single"/>
              </w:rPr>
              <w:t>2x operační hyst</w:t>
            </w:r>
            <w:r w:rsidR="00BA0123" w:rsidRPr="00BA0123">
              <w:rPr>
                <w:b/>
                <w:bCs/>
                <w:u w:val="single"/>
              </w:rPr>
              <w:t>eroskop</w:t>
            </w:r>
          </w:p>
        </w:tc>
      </w:tr>
      <w:tr w:rsidR="00BA0123" w14:paraId="3047E331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59C2" w14:textId="114B8C91" w:rsidR="00BA0123" w:rsidRDefault="00BA0123" w:rsidP="00BA0123">
            <w:pPr>
              <w:jc w:val="center"/>
            </w:pPr>
            <w:r>
              <w:t>1.56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9943" w14:textId="77777777" w:rsidR="00BA0123" w:rsidRDefault="00BA0123" w:rsidP="00BA0123">
            <w:pPr>
              <w:spacing w:after="160" w:line="259" w:lineRule="auto"/>
              <w:contextualSpacing/>
              <w:jc w:val="both"/>
            </w:pPr>
            <w:r>
              <w:t>2ks operační hysteroskop velikost 6mm s 2x luer-lock ventilem, tvořen:</w:t>
            </w:r>
          </w:p>
          <w:p w14:paraId="4CF19640" w14:textId="77777777" w:rsidR="00BA0123" w:rsidRDefault="00BA0123" w:rsidP="00BA0123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contextualSpacing/>
              <w:jc w:val="both"/>
            </w:pPr>
            <w:r>
              <w:t>optika průměr 4mm, délka 30cm, úhel pohledu 30°</w:t>
            </w:r>
          </w:p>
          <w:p w14:paraId="6B1DF934" w14:textId="23B52E0C" w:rsidR="00BA0123" w:rsidRDefault="00BA0123" w:rsidP="00BA0123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contextualSpacing/>
              <w:jc w:val="both"/>
            </w:pPr>
            <w:r>
              <w:t>vnitřní plášť s pracovním kanálem pro 5fr. nástroje</w:t>
            </w:r>
          </w:p>
          <w:p w14:paraId="19896A61" w14:textId="77EE2591" w:rsidR="00BA0123" w:rsidRDefault="00BA0123" w:rsidP="00BA0123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contextualSpacing/>
              <w:jc w:val="both"/>
            </w:pPr>
            <w:r>
              <w:t>vnější plášť o průměru max. 6mm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C2CB4D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FE2E6E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2B08505C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87B6" w14:textId="0874F0DF" w:rsidR="00BA0123" w:rsidRDefault="00BA0123" w:rsidP="00BA0123">
            <w:pPr>
              <w:jc w:val="center"/>
            </w:pPr>
            <w:r>
              <w:lastRenderedPageBreak/>
              <w:t>1.57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B4AB9" w14:textId="47C3F05C" w:rsidR="00BA0123" w:rsidRDefault="00BA0123" w:rsidP="00BA0123">
            <w:pPr>
              <w:jc w:val="both"/>
            </w:pPr>
            <w:r>
              <w:t>2</w:t>
            </w:r>
            <w:r w:rsidRPr="00015631">
              <w:t xml:space="preserve">ks semirigidní nůžky tupé, jedna branže pohyblivá, velikost 5Fr., délka </w:t>
            </w:r>
            <w:r w:rsidR="009E4A10">
              <w:t xml:space="preserve">min. </w:t>
            </w:r>
            <w:r w:rsidRPr="00015631">
              <w:t>34cm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FE93D7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A89E1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559AB95E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A7F9" w14:textId="3C66B1C2" w:rsidR="00BA0123" w:rsidRDefault="00BA0123" w:rsidP="00BA0123">
            <w:pPr>
              <w:jc w:val="center"/>
            </w:pPr>
            <w:r>
              <w:t>1.58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A425" w14:textId="50AD53FC" w:rsidR="00BA0123" w:rsidRDefault="00BA0123" w:rsidP="00BA0123">
            <w:pPr>
              <w:jc w:val="both"/>
            </w:pPr>
            <w:r>
              <w:t>2</w:t>
            </w:r>
            <w:r w:rsidRPr="00015631">
              <w:t xml:space="preserve">ks semirigidní bioptické a úchopové kleště, zubaté miskovité branže s vnitřním bodcem, obě branže pohyblivé, velikost 5Fr., délka </w:t>
            </w:r>
            <w:r w:rsidR="009E4A10">
              <w:t xml:space="preserve">min. </w:t>
            </w:r>
            <w:r w:rsidRPr="00015631">
              <w:t>34cm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7AEB20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9AE046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5A4B6EC7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9D44" w14:textId="090FD470" w:rsidR="00BA0123" w:rsidRDefault="00BA0123" w:rsidP="00BA0123">
            <w:pPr>
              <w:jc w:val="center"/>
            </w:pPr>
            <w:r>
              <w:t>1.59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024F" w14:textId="22719E0E" w:rsidR="00BA0123" w:rsidRDefault="00BA0123" w:rsidP="00BA0123">
            <w:pPr>
              <w:jc w:val="both"/>
            </w:pPr>
            <w:r>
              <w:t>s</w:t>
            </w:r>
            <w:r w:rsidRPr="00015631">
              <w:t xml:space="preserve">oučástí dodávky bude </w:t>
            </w:r>
            <w:r>
              <w:t xml:space="preserve">2x </w:t>
            </w:r>
            <w:r w:rsidRPr="00015631">
              <w:t>sterilizační box a vhodný světlovodný kabel délky min. 230mm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66788E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2B89A0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12AA1DA6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05A6" w14:textId="16D15F01" w:rsidR="00BA0123" w:rsidRDefault="00BA0123" w:rsidP="00BA0123">
            <w:pPr>
              <w:jc w:val="center"/>
            </w:pPr>
            <w:r>
              <w:t>1.60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6887" w14:textId="7BC933C2" w:rsidR="00BA0123" w:rsidRDefault="00BA0123" w:rsidP="00BA0123">
            <w:pPr>
              <w:jc w:val="both"/>
            </w:pPr>
            <w:r>
              <w:t>Součástí dodávky bude kabel pro propojení s elektrochirurgickou jednotkou (stávající zařízení na pracovišti – výrobce Erbe)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3DD7DC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F0471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18BE698D" w14:textId="77777777" w:rsidTr="00BA012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F88A8BE" w14:textId="4C57300A" w:rsidR="00BA0123" w:rsidRPr="00BA0123" w:rsidRDefault="00BA0123" w:rsidP="009F6BCC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BA0123">
              <w:rPr>
                <w:b/>
                <w:bCs/>
                <w:u w:val="single"/>
              </w:rPr>
              <w:t>2x bipolární resektoskop</w:t>
            </w:r>
          </w:p>
        </w:tc>
      </w:tr>
      <w:tr w:rsidR="00BA0123" w14:paraId="38EA2D69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207B" w14:textId="21DB778C" w:rsidR="00BA0123" w:rsidRDefault="00BA0123" w:rsidP="00BA0123">
            <w:pPr>
              <w:jc w:val="center"/>
            </w:pPr>
            <w:r>
              <w:t>1.61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F111" w14:textId="7B980B93" w:rsidR="00BA0123" w:rsidRDefault="00BA0123" w:rsidP="00BA0123">
            <w:pPr>
              <w:jc w:val="both"/>
            </w:pPr>
            <w:r w:rsidRPr="00471292">
              <w:t>rotační hysteroresektoskop s kontinuálním proplachem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BEDF9B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5339F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5262196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CAC6" w14:textId="39386A19" w:rsidR="00BA0123" w:rsidRDefault="00BA0123" w:rsidP="00BA0123">
            <w:pPr>
              <w:jc w:val="center"/>
            </w:pPr>
            <w:r>
              <w:t>1.62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E764" w14:textId="1300FA65" w:rsidR="00BA0123" w:rsidRDefault="00BA0123" w:rsidP="00BA0123">
            <w:pPr>
              <w:jc w:val="both"/>
            </w:pPr>
            <w:r>
              <w:t>o</w:t>
            </w:r>
            <w:r w:rsidRPr="00471292">
              <w:t>ptika s úhlem pohledu 12°, šířka 4mm, délka 30cm, autoklávovatelná do 134°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EE2E3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A2E619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1566C63C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A88F" w14:textId="1EB48B77" w:rsidR="00BA0123" w:rsidRDefault="00BA0123" w:rsidP="00BA0123">
            <w:pPr>
              <w:jc w:val="center"/>
            </w:pPr>
            <w:r>
              <w:t>1.63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3C74" w14:textId="2792AF10" w:rsidR="00BA0123" w:rsidRDefault="00BA0123" w:rsidP="00BA0123">
            <w:pPr>
              <w:jc w:val="both"/>
            </w:pPr>
            <w:r>
              <w:t>r</w:t>
            </w:r>
            <w:r w:rsidRPr="00471292">
              <w:t>esektoskopický plášť max 26 Fr., otočný vnitřní plášť s keramickou vložkou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812B6C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6B9CB0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58C84D0C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C343" w14:textId="38DFD587" w:rsidR="00BA0123" w:rsidRDefault="00BA0123" w:rsidP="00BA0123">
            <w:pPr>
              <w:jc w:val="center"/>
            </w:pPr>
            <w:r>
              <w:t>1.64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ACF2" w14:textId="4152BF65" w:rsidR="00BA0123" w:rsidRDefault="00BA0123" w:rsidP="00BA0123">
            <w:pPr>
              <w:jc w:val="both"/>
            </w:pPr>
            <w:r>
              <w:t>o</w:t>
            </w:r>
            <w:r w:rsidRPr="00471292">
              <w:t>bturátor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E47DF4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C0E2C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79C4FD65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A30E" w14:textId="0E0F37CD" w:rsidR="00BA0123" w:rsidRDefault="00BA0123" w:rsidP="00BA0123">
            <w:pPr>
              <w:jc w:val="center"/>
            </w:pPr>
            <w:r>
              <w:t>1.65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0F54" w14:textId="1E856394" w:rsidR="00BA0123" w:rsidRDefault="00BA0123" w:rsidP="00BA0123">
            <w:pPr>
              <w:jc w:val="both"/>
            </w:pPr>
            <w:r>
              <w:t>b</w:t>
            </w:r>
            <w:r w:rsidRPr="00471292">
              <w:t xml:space="preserve">ipolární pasivní pracovní element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1AC8AD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9199C5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4E205D1D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DD5F" w14:textId="15AB65B7" w:rsidR="00BA0123" w:rsidRDefault="00BA0123" w:rsidP="00BA0123">
            <w:pPr>
              <w:jc w:val="center"/>
            </w:pPr>
            <w:r>
              <w:t>1.66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66FE" w14:textId="7E49EF17" w:rsidR="00BA0123" w:rsidRDefault="00BA0123" w:rsidP="00BA0123">
            <w:pPr>
              <w:jc w:val="both"/>
            </w:pPr>
            <w:r>
              <w:t>b</w:t>
            </w:r>
            <w:r w:rsidRPr="00471292">
              <w:t>ipolární systém, kdy jsou pasivní i aktivní elektroda od sebe konstantně vzdáleny po celou dobu používání pro bezpečné a minimální šíření bipolární energie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F1042C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A0D6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2ABCF17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01AD" w14:textId="5CC7A9BD" w:rsidR="00BA0123" w:rsidRDefault="00BA0123" w:rsidP="00BA0123">
            <w:pPr>
              <w:jc w:val="center"/>
            </w:pPr>
            <w:r>
              <w:t>1.67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1378" w14:textId="60E2EC51" w:rsidR="00BA0123" w:rsidRDefault="00BA0123" w:rsidP="00BA0123">
            <w:pPr>
              <w:jc w:val="both"/>
            </w:pPr>
            <w:r>
              <w:t>m</w:t>
            </w:r>
            <w:r w:rsidRPr="00471292">
              <w:t xml:space="preserve">ožnost jednorázového a resterilizovatelného příslušenství 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294A5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D64AC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2D6B71D3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FED4" w14:textId="1594250F" w:rsidR="00BA0123" w:rsidRDefault="00BA0123" w:rsidP="00BA0123">
            <w:pPr>
              <w:jc w:val="center"/>
            </w:pPr>
            <w:r>
              <w:t>1.68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D8BB" w14:textId="77777777" w:rsidR="00BA0123" w:rsidRDefault="00BA0123" w:rsidP="00BA0123">
            <w:pPr>
              <w:jc w:val="both"/>
            </w:pPr>
            <w:r>
              <w:t>s</w:t>
            </w:r>
            <w:r w:rsidRPr="00471292">
              <w:t xml:space="preserve">oučástí dodávky pro každý resektoskop pro zahájení operativy bude: </w:t>
            </w:r>
          </w:p>
          <w:p w14:paraId="5BD7810F" w14:textId="77777777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>
              <w:t>s</w:t>
            </w:r>
            <w:r w:rsidRPr="00471292">
              <w:t xml:space="preserve">terilizační kontejner pro optiku a hysteroresektoskop, </w:t>
            </w:r>
          </w:p>
          <w:p w14:paraId="757EF17D" w14:textId="77777777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471292">
              <w:t xml:space="preserve">2ks bipolárního kabelu, </w:t>
            </w:r>
          </w:p>
          <w:p w14:paraId="22034ED5" w14:textId="77777777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471292">
              <w:t>3ks resterilizovatelné řezací kličky</w:t>
            </w:r>
          </w:p>
          <w:p w14:paraId="73F4161F" w14:textId="77777777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471292">
              <w:t xml:space="preserve">3ks resterilizovatelné řezací kličky prodloužené, </w:t>
            </w:r>
          </w:p>
          <w:p w14:paraId="76018DCF" w14:textId="77777777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471292">
              <w:t xml:space="preserve">3ks resterilizovatelné koagulační elektrody, </w:t>
            </w:r>
          </w:p>
          <w:p w14:paraId="34AA236E" w14:textId="1FA72783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471292">
              <w:t xml:space="preserve">pouzdro na elektrody, </w:t>
            </w:r>
          </w:p>
          <w:p w14:paraId="5CDE06DF" w14:textId="7E1DF5B8" w:rsidR="00BA0123" w:rsidRDefault="00BA0123" w:rsidP="00BA0123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471292">
              <w:t>vhodný světlovodný kabel délky min. 230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BA7C97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4A960E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601FDD3A" w14:textId="77777777" w:rsidTr="00BA012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EDD0544" w14:textId="59F7B231" w:rsidR="00BA0123" w:rsidRPr="00BA0123" w:rsidRDefault="00BA0123" w:rsidP="009F6BCC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BA0123">
              <w:rPr>
                <w:b/>
                <w:bCs/>
                <w:u w:val="single"/>
              </w:rPr>
              <w:t>1x zdroj světla s funkcí NIR</w:t>
            </w:r>
          </w:p>
        </w:tc>
      </w:tr>
      <w:tr w:rsidR="00BA0123" w14:paraId="7381757D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BE67" w14:textId="7C98213A" w:rsidR="00BA0123" w:rsidRDefault="00BA0123" w:rsidP="00BA0123">
            <w:pPr>
              <w:jc w:val="center"/>
            </w:pPr>
            <w:r>
              <w:t>1.69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2AFD" w14:textId="68432010" w:rsidR="00BA0123" w:rsidRDefault="00BA0123" w:rsidP="00BA0123">
            <w:pPr>
              <w:jc w:val="both"/>
            </w:pPr>
            <w:r w:rsidRPr="00F401D8">
              <w:t>LED technologie s výkonem odpovídající 300 W xenonovému zdroji světla (min. 2100 lumenů)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29273E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34EC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4F8A5AFC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3661" w14:textId="4DCBDA1B" w:rsidR="00BA0123" w:rsidRDefault="00BA0123" w:rsidP="00BA0123">
            <w:pPr>
              <w:jc w:val="center"/>
            </w:pPr>
            <w:r>
              <w:t>1.70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2CC3" w14:textId="72320351" w:rsidR="00BA0123" w:rsidRDefault="00BA0123" w:rsidP="00BA0123">
            <w:pPr>
              <w:jc w:val="both"/>
            </w:pPr>
            <w:r w:rsidRPr="00F401D8">
              <w:t>kompletně bezlaserová technologie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E402B1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480F9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63BF0141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0010" w14:textId="3ECBBFC7" w:rsidR="00BA0123" w:rsidRDefault="00BA0123" w:rsidP="00BA0123">
            <w:pPr>
              <w:jc w:val="center"/>
            </w:pPr>
            <w:r>
              <w:t>1.71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1012" w14:textId="03B61DC9" w:rsidR="00BA0123" w:rsidRDefault="00BA0123" w:rsidP="00BA0123">
            <w:pPr>
              <w:jc w:val="both"/>
            </w:pPr>
            <w:r w:rsidRPr="00F401D8">
              <w:t>zdroj světla určený pro zobrazení IR fluorescenční diagnostiky pomocí ICG kontrastu (možnost řešit samostatným zdrojem světla)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116D76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1296D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DDA9F6C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38A4" w14:textId="270BDCF2" w:rsidR="00BA0123" w:rsidRDefault="00BA0123" w:rsidP="00BA0123">
            <w:pPr>
              <w:jc w:val="center"/>
            </w:pPr>
            <w:r>
              <w:t>1.72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DFA4" w14:textId="7CA15619" w:rsidR="00BA0123" w:rsidRDefault="00BA0123" w:rsidP="00BA0123">
            <w:pPr>
              <w:jc w:val="both"/>
            </w:pPr>
            <w:r w:rsidRPr="00F401D8">
              <w:t>1 světlovodný výstup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3E7E5B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23291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4F4159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CF08" w14:textId="4690D30B" w:rsidR="00BA0123" w:rsidRDefault="00BA0123" w:rsidP="00BA0123">
            <w:pPr>
              <w:jc w:val="center"/>
            </w:pPr>
            <w:r>
              <w:t>1.73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6309" w14:textId="7AF1B543" w:rsidR="00BA0123" w:rsidRDefault="00BA0123" w:rsidP="00BA0123">
            <w:pPr>
              <w:jc w:val="both"/>
            </w:pPr>
            <w:r>
              <w:t>m</w:t>
            </w:r>
            <w:r w:rsidRPr="00F401D8">
              <w:t xml:space="preserve">ožnost ovládání </w:t>
            </w:r>
            <w:del w:id="6" w:author="Holinka Štěpán, Ing." w:date="2023-06-07T12:14:00Z">
              <w:r w:rsidRPr="00F401D8" w:rsidDel="00D02F89">
                <w:delText xml:space="preserve">přes Integrovaný barevný dotykový ovládací displej i </w:delText>
              </w:r>
              <w:r w:rsidRPr="00F401D8" w:rsidDel="004268BD">
                <w:delText xml:space="preserve">tlačítka </w:delText>
              </w:r>
            </w:del>
            <w:r w:rsidR="004268BD" w:rsidRPr="00F401D8">
              <w:t>tlačítk</w:t>
            </w:r>
            <w:r w:rsidR="004268BD">
              <w:t xml:space="preserve">y </w:t>
            </w:r>
            <w:r w:rsidRPr="00F401D8">
              <w:t xml:space="preserve">kamerové hlavy, </w:t>
            </w:r>
            <w:del w:id="7" w:author="Holinka Štěpán, Ing." w:date="2023-06-07T12:16:00Z">
              <w:r w:rsidRPr="00F401D8" w:rsidDel="00E56644">
                <w:delText>videolaparoskopu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43374C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AD2F1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1EAAFFB6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A287" w14:textId="3D6C976C" w:rsidR="00BA0123" w:rsidRDefault="00BA0123" w:rsidP="00BA0123">
            <w:pPr>
              <w:jc w:val="center"/>
            </w:pPr>
            <w:r>
              <w:t>1.74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E6A4" w14:textId="53BCD4CC" w:rsidR="00BA0123" w:rsidRDefault="00BA0123" w:rsidP="00BA0123">
            <w:pPr>
              <w:jc w:val="both"/>
            </w:pPr>
            <w:r w:rsidRPr="000A1B01">
              <w:t>kompatibilita se světelnými kabely Karl Storz, Olympus bez nutnosti použití přechodek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91F400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A7659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E955A83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C333" w14:textId="7C89DE96" w:rsidR="00BA0123" w:rsidRDefault="00BA0123" w:rsidP="00BA0123">
            <w:pPr>
              <w:jc w:val="center"/>
            </w:pPr>
            <w:r>
              <w:lastRenderedPageBreak/>
              <w:t>1.75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85CC9" w14:textId="2E3F1B77" w:rsidR="00BA0123" w:rsidRDefault="00BA0123" w:rsidP="00BA0123">
            <w:pPr>
              <w:jc w:val="both"/>
            </w:pPr>
            <w:del w:id="8" w:author="Holinka Štěpán, Ing." w:date="2023-06-07T12:11:00Z">
              <w:r w:rsidRPr="000A1B01" w:rsidDel="0049192C">
                <w:delText xml:space="preserve">barevná teplota bílého světla </w:delText>
              </w:r>
              <w:r w:rsidR="009E4A10" w:rsidDel="0049192C">
                <w:delText xml:space="preserve">min. </w:delText>
              </w:r>
              <w:r w:rsidRPr="000A1B01" w:rsidDel="0049192C">
                <w:delText>5700°K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EC5C05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92ECDB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6918B9C5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FFB1" w14:textId="62FD96E0" w:rsidR="00BA0123" w:rsidRDefault="00BA0123" w:rsidP="00BA0123">
            <w:pPr>
              <w:jc w:val="center"/>
            </w:pPr>
            <w:r>
              <w:t>1.76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5DF1A" w14:textId="40464773" w:rsidR="00BA0123" w:rsidRDefault="00BA0123" w:rsidP="00BA0123">
            <w:pPr>
              <w:jc w:val="both"/>
            </w:pPr>
            <w:r w:rsidRPr="000A1B01">
              <w:t xml:space="preserve">automatické uzavření světelného výstupu po vytažení světlovodného kabelu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DCABF5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BDA2BB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209B08DD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EFEF" w14:textId="69CD0D0C" w:rsidR="00BA0123" w:rsidRDefault="00BA0123" w:rsidP="00BA0123">
            <w:pPr>
              <w:jc w:val="center"/>
            </w:pPr>
            <w:r>
              <w:t>1.77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86E2" w14:textId="57B8A96F" w:rsidR="00BA0123" w:rsidRPr="000A1B01" w:rsidRDefault="00BA0123" w:rsidP="00BA0123">
            <w:pPr>
              <w:jc w:val="both"/>
            </w:pPr>
            <w:r w:rsidRPr="000A1B01">
              <w:t xml:space="preserve">životnost min. </w:t>
            </w:r>
            <w:ins w:id="9" w:author="Holinka Štěpán, Ing." w:date="2023-06-07T12:19:00Z">
              <w:r w:rsidR="00BF33EA">
                <w:t>10</w:t>
              </w:r>
              <w:r w:rsidR="00225313">
                <w:t xml:space="preserve"> 000 </w:t>
              </w:r>
            </w:ins>
            <w:del w:id="10" w:author="Holinka Štěpán, Ing." w:date="2023-06-07T12:19:00Z">
              <w:r w:rsidRPr="000A1B01" w:rsidDel="00225313">
                <w:delText xml:space="preserve">30 000 </w:delText>
              </w:r>
            </w:del>
            <w:r w:rsidRPr="000A1B01">
              <w:t>hodin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094486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9699E8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2EF8470A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0F5D" w14:textId="45A75868" w:rsidR="00BA0123" w:rsidRDefault="00BA0123" w:rsidP="00BA0123">
            <w:pPr>
              <w:jc w:val="center"/>
            </w:pPr>
            <w:r>
              <w:t>1.78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2F71" w14:textId="18C83594" w:rsidR="00BA0123" w:rsidRPr="000A1B01" w:rsidRDefault="00BA0123" w:rsidP="00BA0123">
            <w:pPr>
              <w:jc w:val="both"/>
            </w:pPr>
            <w:r w:rsidRPr="000A1B01">
              <w:t>možnost automatického nastavení intenzity osvětlení propojením s kamerovou jednotkou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0CAE90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179BD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13BDE1C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2975" w14:textId="46C9120A" w:rsidR="00BA0123" w:rsidRDefault="00BA0123" w:rsidP="00BA0123">
            <w:pPr>
              <w:jc w:val="center"/>
            </w:pPr>
            <w:r>
              <w:t>1.79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1D28" w14:textId="0A5EEA05" w:rsidR="00BA0123" w:rsidRPr="000A1B01" w:rsidRDefault="00BA0123" w:rsidP="00BA0123">
            <w:pPr>
              <w:jc w:val="both"/>
            </w:pPr>
            <w:r w:rsidRPr="000A1B01">
              <w:t>Standby mód s paměťovou funkcí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357573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E7A899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693FC72C" w14:textId="77777777" w:rsidTr="00BA012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BEB343C" w14:textId="44469D02" w:rsidR="00BA0123" w:rsidRPr="00BA0123" w:rsidRDefault="00BA0123" w:rsidP="00BA012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BA0123">
              <w:rPr>
                <w:b/>
                <w:bCs/>
                <w:u w:val="single"/>
              </w:rPr>
              <w:t>1x insuflátor</w:t>
            </w:r>
          </w:p>
        </w:tc>
      </w:tr>
      <w:tr w:rsidR="00BA0123" w14:paraId="044F93F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4AF1" w14:textId="41518CF3" w:rsidR="00BA0123" w:rsidRDefault="00BA0123" w:rsidP="00BA0123">
            <w:pPr>
              <w:jc w:val="center"/>
            </w:pPr>
            <w:r>
              <w:t>1.80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89DA" w14:textId="77777777" w:rsidR="00BA0123" w:rsidRDefault="00BA0123" w:rsidP="00BA0123">
            <w:pPr>
              <w:spacing w:after="160" w:line="252" w:lineRule="auto"/>
              <w:contextualSpacing/>
              <w:jc w:val="both"/>
            </w:pPr>
            <w:r>
              <w:t>o</w:t>
            </w:r>
            <w:r w:rsidRPr="00982E57">
              <w:t>vlá</w:t>
            </w:r>
            <w:r>
              <w:t>dání na čelním panelu</w:t>
            </w:r>
          </w:p>
          <w:p w14:paraId="5885BF50" w14:textId="77777777" w:rsidR="00BA0123" w:rsidRPr="000A1B01" w:rsidRDefault="00BA0123" w:rsidP="00BA0123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95002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F1E70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3897DBA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4E73" w14:textId="1A3C4D42" w:rsidR="00BA0123" w:rsidRDefault="00BA0123" w:rsidP="00BA0123">
            <w:pPr>
              <w:jc w:val="center"/>
            </w:pPr>
            <w:r>
              <w:t>1.81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8577" w14:textId="28256C6E" w:rsidR="00BA0123" w:rsidRPr="000A1B01" w:rsidRDefault="00BA0123" w:rsidP="00BA0123">
            <w:pPr>
              <w:jc w:val="both"/>
            </w:pPr>
            <w:r w:rsidRPr="006A7598">
              <w:t>zvuková i světelná signalizace při přetlaku, ochrana proti přetlakování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B81175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826635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4B2F435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32CA" w14:textId="15570564" w:rsidR="00BA0123" w:rsidRDefault="00BA0123" w:rsidP="00BA0123">
            <w:pPr>
              <w:jc w:val="center"/>
            </w:pPr>
            <w:r>
              <w:t>1.82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14A0" w14:textId="3EBD71BB" w:rsidR="00BA0123" w:rsidRPr="000A1B01" w:rsidRDefault="00BA0123" w:rsidP="00BA0123">
            <w:pPr>
              <w:jc w:val="both"/>
            </w:pPr>
            <w:r w:rsidRPr="006A7598">
              <w:t>pediatrický mód (volba mezi dospělým a dětským pacientem a nastavení odpovídajících maximálních hodnot)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10FC2B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6C062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702C30B1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7CB6" w14:textId="02862E01" w:rsidR="00BA0123" w:rsidRDefault="00BA0123" w:rsidP="00BA0123">
            <w:pPr>
              <w:jc w:val="center"/>
            </w:pPr>
            <w:r>
              <w:t>1.83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608F6" w14:textId="04C0EE80" w:rsidR="00BA0123" w:rsidRPr="000A1B01" w:rsidRDefault="00BA0123" w:rsidP="00BA0123">
            <w:pPr>
              <w:jc w:val="both"/>
            </w:pPr>
            <w:r w:rsidRPr="006A7598">
              <w:t>automatické předehřívání insuflačního média před vstupem do pacienta na teplotu 37°C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E2C413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88C64C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FE3E70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F6E2" w14:textId="1729B9CC" w:rsidR="00BA0123" w:rsidRDefault="00BA0123" w:rsidP="00BA0123"/>
          <w:p w14:paraId="33506B8B" w14:textId="74824152" w:rsidR="00BA0123" w:rsidRDefault="00BA0123" w:rsidP="00BA0123">
            <w:pPr>
              <w:jc w:val="center"/>
            </w:pPr>
            <w:r>
              <w:t>1.84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8AA4" w14:textId="788A56A0" w:rsidR="00BA0123" w:rsidRPr="000A1B01" w:rsidRDefault="00BA0123" w:rsidP="00BA0123">
            <w:pPr>
              <w:jc w:val="both"/>
            </w:pPr>
            <w:r w:rsidRPr="006A7598">
              <w:t>informace o tlaku, průtoku a celkové spotřebě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E57291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91F55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23A57C2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6C56" w14:textId="58B981BD" w:rsidR="00BA0123" w:rsidRDefault="00BA0123" w:rsidP="00BA0123">
            <w:pPr>
              <w:jc w:val="center"/>
            </w:pPr>
            <w:r>
              <w:t>1.85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031F" w14:textId="6E2A25D1" w:rsidR="00BA0123" w:rsidRPr="000A1B01" w:rsidRDefault="00BA0123" w:rsidP="00BA0123">
            <w:pPr>
              <w:jc w:val="both"/>
            </w:pPr>
            <w:r w:rsidRPr="006A7598">
              <w:t>ovládání jednotky v českém jazyce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AB9AF9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650CB6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66371DAD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EAE7" w14:textId="3AE10782" w:rsidR="00BA0123" w:rsidRDefault="00BA0123" w:rsidP="00BA0123">
            <w:pPr>
              <w:jc w:val="center"/>
            </w:pPr>
            <w:r>
              <w:t>1.86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50D8" w14:textId="6B0379D8" w:rsidR="00BA0123" w:rsidRPr="000A1B01" w:rsidRDefault="00BA0123" w:rsidP="00BA0123">
            <w:pPr>
              <w:jc w:val="both"/>
            </w:pPr>
            <w:r w:rsidRPr="006A7598">
              <w:t>možnost připojení na centrální rozvod plynu i plynovou lahev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475FC3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3187E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4B2CB59F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5A1E" w14:textId="69F76310" w:rsidR="00BA0123" w:rsidRDefault="00BA0123" w:rsidP="00BA0123">
            <w:pPr>
              <w:jc w:val="center"/>
            </w:pPr>
            <w:r>
              <w:t>1.87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0378" w14:textId="7F663FF6" w:rsidR="00BA0123" w:rsidRPr="000A1B01" w:rsidRDefault="00BA0123" w:rsidP="00BA0123">
            <w:pPr>
              <w:jc w:val="both"/>
            </w:pPr>
            <w:r w:rsidRPr="006A7598">
              <w:t>max. rychlost plnění 45 l/min.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D8F2E0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EA64E0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AC6BD1C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EDEC" w14:textId="02EA568E" w:rsidR="00BA0123" w:rsidRDefault="00BA0123" w:rsidP="00BA0123">
            <w:pPr>
              <w:jc w:val="center"/>
            </w:pPr>
            <w:r>
              <w:t>1.88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4149" w14:textId="10B0C12C" w:rsidR="00BA0123" w:rsidRPr="000A1B01" w:rsidRDefault="00BA0123" w:rsidP="00BA0123">
            <w:pPr>
              <w:jc w:val="both"/>
            </w:pPr>
            <w:r w:rsidRPr="006A7598">
              <w:t>průtok plynu nastavitelný min. 1–45 l/min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C18375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DCF598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5440416E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E62A" w14:textId="72336F4F" w:rsidR="00BA0123" w:rsidRDefault="00BA0123" w:rsidP="00BA0123">
            <w:pPr>
              <w:jc w:val="center"/>
            </w:pPr>
            <w:r>
              <w:t>1.89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A6A9" w14:textId="67EF71C0" w:rsidR="00BA0123" w:rsidRPr="000A1B01" w:rsidRDefault="00BA0123" w:rsidP="00BA0123">
            <w:pPr>
              <w:jc w:val="both"/>
            </w:pPr>
            <w:r w:rsidRPr="006A7598">
              <w:t>nastavitelný tlak min. 3–25 mmHg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636D39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61F6A8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7C59DB22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BAA5" w14:textId="60DA08B0" w:rsidR="00BA0123" w:rsidRDefault="00BA0123" w:rsidP="00BA0123">
            <w:pPr>
              <w:jc w:val="center"/>
            </w:pPr>
            <w:r>
              <w:t>1.90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2EEC" w14:textId="0CA7E69A" w:rsidR="00BA0123" w:rsidRPr="006A7598" w:rsidRDefault="00BA0123" w:rsidP="00BA0123">
            <w:pPr>
              <w:jc w:val="both"/>
            </w:pPr>
            <w:r w:rsidRPr="006A7598">
              <w:t>možnost ovládání pomocí tlačítek kamerové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67EBA0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73570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36EA0015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D79C" w14:textId="29E5B9BE" w:rsidR="00BA0123" w:rsidRDefault="00BA0123" w:rsidP="00BA0123">
            <w:pPr>
              <w:jc w:val="center"/>
            </w:pPr>
            <w:r>
              <w:t>1.91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61A6" w14:textId="20464C48" w:rsidR="00BA0123" w:rsidRPr="006A7598" w:rsidRDefault="00BA0123" w:rsidP="00BA0123">
            <w:pPr>
              <w:jc w:val="both"/>
            </w:pPr>
            <w:r>
              <w:t>j</w:t>
            </w:r>
            <w:r w:rsidRPr="0092239E">
              <w:t>ednorázové i resterilizovatelné vysokotlaké hadice s předehřevem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FFF4F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426A04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4AD4E30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C1F8" w14:textId="4FB2974D" w:rsidR="00BA0123" w:rsidRDefault="00BA0123" w:rsidP="00BA0123">
            <w:pPr>
              <w:jc w:val="center"/>
            </w:pPr>
            <w:r>
              <w:t>1.92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C02D1" w14:textId="43E931AF" w:rsidR="00BA0123" w:rsidRPr="006A7598" w:rsidRDefault="00BA0123" w:rsidP="00BA0123">
            <w:pPr>
              <w:jc w:val="both"/>
            </w:pPr>
            <w:r w:rsidRPr="0092239E">
              <w:t>25 ks hydrofobních filtrů mezi insuflátorem a insuflační hadicí, jednorázové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24B67C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799EFB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0E4DB43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E713" w14:textId="1FA692E7" w:rsidR="00BA0123" w:rsidRDefault="00BA0123" w:rsidP="00BA0123">
            <w:pPr>
              <w:jc w:val="center"/>
            </w:pPr>
            <w:r>
              <w:t>1.93</w:t>
            </w:r>
          </w:p>
          <w:p w14:paraId="0B6821A1" w14:textId="051AB7D1" w:rsidR="00BA0123" w:rsidRDefault="00BA0123" w:rsidP="00BA0123">
            <w:pPr>
              <w:jc w:val="center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E712" w14:textId="6423E402" w:rsidR="00BA0123" w:rsidRPr="006A7598" w:rsidRDefault="00BA0123" w:rsidP="00BA0123">
            <w:pPr>
              <w:jc w:val="both"/>
            </w:pPr>
            <w:r w:rsidRPr="0092239E">
              <w:t>4 ks resterilizovatelné hadicové sety s předehřevem, délka min. 250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535F40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79FF8E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BA0123" w14:paraId="6D49E2AB" w14:textId="77777777" w:rsidTr="00BA0123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854839C" w14:textId="7D12A0B5" w:rsidR="00BA0123" w:rsidRPr="00BA0123" w:rsidRDefault="00BA0123" w:rsidP="00BA012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BA0123">
              <w:rPr>
                <w:b/>
                <w:bCs/>
                <w:u w:val="single"/>
              </w:rPr>
              <w:t>1x odtah kouře pro laparoskopii</w:t>
            </w:r>
          </w:p>
        </w:tc>
      </w:tr>
      <w:tr w:rsidR="00BA0123" w14:paraId="31A9676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C5B2" w14:textId="519D3243" w:rsidR="00BA0123" w:rsidRDefault="00F80841" w:rsidP="00BA0123">
            <w:pPr>
              <w:jc w:val="center"/>
            </w:pPr>
            <w:r>
              <w:t>1.94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346D" w14:textId="0FAD17A9" w:rsidR="00BA0123" w:rsidRPr="006A7598" w:rsidRDefault="00F80841" w:rsidP="00BA0123">
            <w:pPr>
              <w:jc w:val="both"/>
            </w:pPr>
            <w:r>
              <w:t>a</w:t>
            </w:r>
            <w:r w:rsidR="00BA0123">
              <w:t>utomatický aktivní odtah kouře a aerosolu řízený elektrochirurgickou jednotkou (stávající zařízení na pracovišti – výrobce Erbe) při aktivaci elektrochirurgického nástroje nebo samostatná aktivní jednotka pro odsávání kouře synchronizované s elektrochirurgickou jednotkou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4B0F9E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A2E7F5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F80841" w14:paraId="769CCAAF" w14:textId="77777777" w:rsidTr="00F8084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0054E61" w14:textId="33A25FF5" w:rsidR="00F80841" w:rsidRPr="00F80841" w:rsidRDefault="00F80841" w:rsidP="00BA012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F80841">
              <w:rPr>
                <w:b/>
                <w:bCs/>
                <w:u w:val="single"/>
              </w:rPr>
              <w:lastRenderedPageBreak/>
              <w:t>1x oplachová pumpa</w:t>
            </w:r>
          </w:p>
        </w:tc>
      </w:tr>
      <w:tr w:rsidR="00BA0123" w14:paraId="4AC331FC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DB29" w14:textId="381A91F9" w:rsidR="00BA0123" w:rsidRDefault="006269BB" w:rsidP="00BA0123">
            <w:pPr>
              <w:jc w:val="center"/>
            </w:pPr>
            <w:r>
              <w:t>1.95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6AE5" w14:textId="412E52BA" w:rsidR="00BA0123" w:rsidRPr="006A7598" w:rsidRDefault="00F80841" w:rsidP="00BA0123">
            <w:pPr>
              <w:jc w:val="both"/>
            </w:pPr>
            <w:r>
              <w:t>samostatná jednotka s ovládacím panelem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83931C" w14:textId="77777777" w:rsidR="00BA0123" w:rsidRPr="00E109E4" w:rsidRDefault="00BA0123" w:rsidP="00BA0123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AF4A53" w14:textId="77777777" w:rsidR="00BA0123" w:rsidRPr="00E059EA" w:rsidRDefault="00BA0123" w:rsidP="00BA0123">
            <w:pPr>
              <w:jc w:val="center"/>
              <w:rPr>
                <w:color w:val="FF0000"/>
              </w:rPr>
            </w:pPr>
          </w:p>
        </w:tc>
      </w:tr>
      <w:tr w:rsidR="00F80841" w14:paraId="19D130E3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1FBE" w14:textId="63D95D06" w:rsidR="00F80841" w:rsidRDefault="006269BB" w:rsidP="00F80841">
            <w:pPr>
              <w:jc w:val="center"/>
            </w:pPr>
            <w:r>
              <w:t>1.96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A047" w14:textId="225A054E" w:rsidR="00F80841" w:rsidRPr="006A7598" w:rsidRDefault="00F80841" w:rsidP="00F80841">
            <w:pPr>
              <w:jc w:val="both"/>
            </w:pPr>
            <w:r w:rsidRPr="00757F0E">
              <w:t>multioborové využití s možností softwarového rozšíření pro různé operační obory (min. laparoskopie, gynekologie, urologie)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B29F21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8F9EF0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945F1F6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A1D8" w14:textId="6E66CBDE" w:rsidR="00F80841" w:rsidRDefault="006269BB" w:rsidP="00F80841">
            <w:pPr>
              <w:jc w:val="center"/>
            </w:pPr>
            <w:r>
              <w:t>1.97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AAAE5" w14:textId="728A5747" w:rsidR="00F80841" w:rsidRPr="006A7598" w:rsidRDefault="00F80841" w:rsidP="00F80841">
            <w:pPr>
              <w:jc w:val="both"/>
            </w:pPr>
            <w:r w:rsidRPr="00757F0E">
              <w:t>požadovaný software min. pro chirurgickou a urologickou operativu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5ADB59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9DBC19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96D44E3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AD37" w14:textId="5F7BC346" w:rsidR="00F80841" w:rsidRDefault="006269BB" w:rsidP="00F80841">
            <w:pPr>
              <w:jc w:val="center"/>
            </w:pPr>
            <w:r>
              <w:t>1.98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BE2C" w14:textId="6962FA20" w:rsidR="00F80841" w:rsidRPr="006A7598" w:rsidRDefault="00F80841" w:rsidP="00F80841">
            <w:pPr>
              <w:jc w:val="both"/>
            </w:pPr>
            <w:r>
              <w:t>integrovaná nebo samostatná kompaktní odsávací pumpa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F85162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57192A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9C5752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940D" w14:textId="4C19E8BE" w:rsidR="00F80841" w:rsidRDefault="006269BB" w:rsidP="00F80841">
            <w:pPr>
              <w:jc w:val="center"/>
            </w:pPr>
            <w:r>
              <w:t>1.99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5DD7" w14:textId="6B0BDA0A" w:rsidR="00F80841" w:rsidRPr="006A7598" w:rsidRDefault="00F80841" w:rsidP="00F80841">
            <w:pPr>
              <w:jc w:val="both"/>
            </w:pPr>
            <w:r w:rsidRPr="00757F0E">
              <w:t>funkce umožňující elektronickou výškovou korekci polohy přístroje ve vztahu k poloze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39AD8A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C355F5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4EA37C50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3601" w14:textId="7AF36C49" w:rsidR="00F80841" w:rsidRDefault="006269BB" w:rsidP="00F80841">
            <w:pPr>
              <w:jc w:val="center"/>
            </w:pPr>
            <w:r>
              <w:t>1.100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7E49" w14:textId="40B8A0AD" w:rsidR="00F80841" w:rsidRPr="006A7598" w:rsidRDefault="00F80841" w:rsidP="00F80841">
            <w:pPr>
              <w:jc w:val="both"/>
            </w:pPr>
            <w:r w:rsidRPr="00757F0E">
              <w:t>nastavení průtoku pro laparoskopii min. 100 – 1800 ml/min.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1579A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E8F248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92523EF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3B1B" w14:textId="61951E47" w:rsidR="00F80841" w:rsidRDefault="006269BB" w:rsidP="00F80841">
            <w:pPr>
              <w:jc w:val="center"/>
            </w:pPr>
            <w:r>
              <w:t>1.101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A6CB3" w14:textId="62D65E44" w:rsidR="00F80841" w:rsidRPr="006A7598" w:rsidRDefault="00F80841" w:rsidP="00F80841">
            <w:pPr>
              <w:jc w:val="both"/>
            </w:pPr>
            <w:del w:id="11" w:author="Holinka Štěpán, Ing." w:date="2023-06-07T12:34:00Z">
              <w:r w:rsidRPr="00757F0E" w:rsidDel="009E1CE6">
                <w:delText>nastavení tlaků pro laparoskopii</w:delText>
              </w:r>
              <w:r w:rsidR="009E4A10" w:rsidDel="009E1CE6">
                <w:delText xml:space="preserve"> min.</w:delText>
              </w:r>
              <w:r w:rsidRPr="00757F0E" w:rsidDel="009E1CE6">
                <w:delText xml:space="preserve"> 100/300/500 mmHg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18EC7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34581D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5849E29C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3D62" w14:textId="7D592C8F" w:rsidR="00F80841" w:rsidRDefault="006269BB" w:rsidP="00F80841">
            <w:pPr>
              <w:jc w:val="center"/>
            </w:pPr>
            <w:r>
              <w:t>1.102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A7A6" w14:textId="402709ED" w:rsidR="00F80841" w:rsidRPr="006A7598" w:rsidRDefault="00F80841" w:rsidP="00F80841">
            <w:pPr>
              <w:jc w:val="both"/>
            </w:pPr>
            <w:r w:rsidRPr="00DC0CFF">
              <w:t xml:space="preserve">nastavení tlaků pro </w:t>
            </w:r>
            <w:r>
              <w:t xml:space="preserve">hysteroskopii </w:t>
            </w:r>
            <w:r w:rsidRPr="00DC0CFF">
              <w:t>min. 20-</w:t>
            </w:r>
            <w:r>
              <w:t>90</w:t>
            </w:r>
            <w:r w:rsidRPr="00DC0CFF">
              <w:t xml:space="preserve"> mmHg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4F7D59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888457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6F63B5B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74BC" w14:textId="4AC38018" w:rsidR="00F80841" w:rsidRDefault="006269BB" w:rsidP="00F80841">
            <w:pPr>
              <w:jc w:val="center"/>
            </w:pPr>
            <w:r>
              <w:t>1.103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2C03" w14:textId="1DEE081F" w:rsidR="00F80841" w:rsidRPr="006A7598" w:rsidRDefault="00F80841" w:rsidP="00F80841">
            <w:pPr>
              <w:jc w:val="both"/>
            </w:pPr>
            <w:r w:rsidRPr="00DC0CFF">
              <w:t xml:space="preserve">nastavení průtoků pro </w:t>
            </w:r>
            <w:r>
              <w:t>hysteroskopii</w:t>
            </w:r>
            <w:r w:rsidR="009E4A10">
              <w:t xml:space="preserve"> min.</w:t>
            </w:r>
            <w:r w:rsidRPr="00DC0CFF">
              <w:t xml:space="preserve"> 200/400/600 ml/min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B52F28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DED09F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C8CCDA9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B83E" w14:textId="6CA0EEE4" w:rsidR="00F80841" w:rsidRDefault="006269BB" w:rsidP="00F80841">
            <w:pPr>
              <w:jc w:val="center"/>
            </w:pPr>
            <w:r>
              <w:t>1.104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00EE" w14:textId="130949C6" w:rsidR="00F80841" w:rsidRPr="006A7598" w:rsidRDefault="00F80841" w:rsidP="00F80841">
            <w:pPr>
              <w:jc w:val="both"/>
            </w:pPr>
            <w:r w:rsidRPr="00DC0CFF">
              <w:t>uchycení na endoskopický vozík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9EA591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42964C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48B1E18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0CDF" w14:textId="03740651" w:rsidR="00F80841" w:rsidRDefault="006269BB" w:rsidP="00F80841">
            <w:pPr>
              <w:jc w:val="center"/>
            </w:pPr>
            <w:r>
              <w:t>1.105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95AF" w14:textId="665FEA19" w:rsidR="00F80841" w:rsidRPr="006A7598" w:rsidRDefault="00F80841" w:rsidP="00F80841">
            <w:pPr>
              <w:jc w:val="both"/>
            </w:pPr>
            <w:r w:rsidRPr="00DC0CFF">
              <w:t xml:space="preserve">součástí dodávky pro zahájení provozu 2x balení </w:t>
            </w:r>
            <w:r>
              <w:t xml:space="preserve">jednorázových oplachovacích </w:t>
            </w:r>
            <w:r w:rsidRPr="00DC0CFF">
              <w:t xml:space="preserve">setů pro laparoskopii, 2xbalení denních setů pro </w:t>
            </w:r>
            <w:r>
              <w:t>gynekologii</w:t>
            </w:r>
            <w:r w:rsidRPr="00DC0CFF">
              <w:t>, odpovídající počet pacientských sterilních setů pro 3 výkony denně k dodávaným denním setům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045024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32868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56F401A9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6BCE" w14:textId="4C853F8C" w:rsidR="00F80841" w:rsidRDefault="006269BB" w:rsidP="00F80841">
            <w:pPr>
              <w:jc w:val="center"/>
            </w:pPr>
            <w:r>
              <w:t>1.106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4B1A1" w14:textId="77777777" w:rsidR="00F80841" w:rsidRDefault="00F80841" w:rsidP="00F80841">
            <w:pPr>
              <w:jc w:val="both"/>
            </w:pPr>
            <w:r>
              <w:t>součástí dodávky:</w:t>
            </w:r>
          </w:p>
          <w:p w14:paraId="313F1A39" w14:textId="77777777" w:rsidR="00F80841" w:rsidRDefault="00F80841" w:rsidP="00F80841">
            <w:pPr>
              <w:pStyle w:val="Odstavecseseznamem"/>
              <w:numPr>
                <w:ilvl w:val="0"/>
                <w:numId w:val="10"/>
              </w:numPr>
              <w:jc w:val="both"/>
            </w:pPr>
            <w:r>
              <w:t>2 ks odpadní láhve min. 2 l pro jednorázové odpadní sáčky</w:t>
            </w:r>
          </w:p>
          <w:p w14:paraId="5CDDC10A" w14:textId="093D199D" w:rsidR="00F80841" w:rsidRDefault="00F80841" w:rsidP="00F80841">
            <w:pPr>
              <w:pStyle w:val="Odstavecseseznamem"/>
              <w:numPr>
                <w:ilvl w:val="0"/>
                <w:numId w:val="10"/>
              </w:numPr>
              <w:jc w:val="both"/>
            </w:pPr>
            <w:r>
              <w:t>40 ks náhradní sáčky s víkem</w:t>
            </w:r>
          </w:p>
          <w:p w14:paraId="5D28AE74" w14:textId="42438FA6" w:rsidR="00F80841" w:rsidRPr="006A7598" w:rsidRDefault="00F80841" w:rsidP="00F80841">
            <w:pPr>
              <w:pStyle w:val="Odstavecseseznamem"/>
              <w:numPr>
                <w:ilvl w:val="0"/>
                <w:numId w:val="10"/>
              </w:numPr>
              <w:jc w:val="both"/>
            </w:pPr>
            <w:r>
              <w:t>2 ks antibakteriální filtr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B9724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1FB56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6EE4E625" w14:textId="77777777" w:rsidTr="00F8084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A9345AE" w14:textId="6092C873" w:rsidR="00F80841" w:rsidRPr="00F80841" w:rsidRDefault="00F80841" w:rsidP="00BA012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F80841">
              <w:rPr>
                <w:b/>
                <w:bCs/>
                <w:u w:val="single"/>
              </w:rPr>
              <w:t>1x záznamové zařízení</w:t>
            </w:r>
          </w:p>
        </w:tc>
      </w:tr>
      <w:tr w:rsidR="00F80841" w14:paraId="6EC8120C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2092" w14:textId="240ACB90" w:rsidR="00F80841" w:rsidRDefault="006269BB" w:rsidP="00F80841">
            <w:pPr>
              <w:jc w:val="center"/>
            </w:pPr>
            <w:r>
              <w:t>1.107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4C1E" w14:textId="58EAE314" w:rsidR="00F80841" w:rsidRPr="006A7598" w:rsidRDefault="00F80841" w:rsidP="00F80841">
            <w:pPr>
              <w:jc w:val="both"/>
            </w:pPr>
            <w:r>
              <w:t>z</w:t>
            </w:r>
            <w:r w:rsidRPr="00B85395">
              <w:t>áznamové zařízení umožňuje připojení a další zpracování (samostatně či souběžně) video signálů v SD až </w:t>
            </w:r>
            <w:r>
              <w:t xml:space="preserve">Full HD </w:t>
            </w:r>
            <w:r w:rsidRPr="00B85395">
              <w:t>rozlišení do MPEG-4 formátu včetně záznamu zvuku a možnosti záznamu snímků ve formátu JPG nebo DICOM.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54F4E3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438813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B33A8B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B505" w14:textId="05667698" w:rsidR="00F80841" w:rsidRDefault="006269BB" w:rsidP="00F80841">
            <w:pPr>
              <w:jc w:val="center"/>
            </w:pPr>
            <w:r>
              <w:t>1.108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8106" w14:textId="4616695B" w:rsidR="00F80841" w:rsidRPr="006A7598" w:rsidRDefault="00F80841" w:rsidP="00F80841">
            <w:pPr>
              <w:jc w:val="both"/>
            </w:pPr>
            <w:r w:rsidRPr="00B85395">
              <w:t xml:space="preserve">Medical grade záznamové zařízení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336E7E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228ACD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4CE5294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8D6B" w14:textId="13630CFC" w:rsidR="00F80841" w:rsidRDefault="006269BB" w:rsidP="00F80841">
            <w:pPr>
              <w:jc w:val="center"/>
            </w:pPr>
            <w:r>
              <w:t>1.109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4059" w14:textId="06F7897C" w:rsidR="00F80841" w:rsidRPr="006A7598" w:rsidRDefault="00F80841" w:rsidP="00F80841">
            <w:pPr>
              <w:jc w:val="both"/>
            </w:pPr>
            <w:r>
              <w:t>z</w:t>
            </w:r>
            <w:r w:rsidRPr="00B85395">
              <w:t xml:space="preserve">áznam videa i statických snímků v plném </w:t>
            </w:r>
            <w:r>
              <w:t>FullHD</w:t>
            </w:r>
            <w:r w:rsidRPr="00B85395">
              <w:t xml:space="preserve"> (60FPS, až rozlišení </w:t>
            </w:r>
            <w:r>
              <w:t>1920x1080 px</w:t>
            </w:r>
            <w:r w:rsidRPr="00B85395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AB878D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7BF14F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3241EB03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939A" w14:textId="3DA7E46D" w:rsidR="00F80841" w:rsidRDefault="006269BB" w:rsidP="00F80841">
            <w:pPr>
              <w:jc w:val="center"/>
            </w:pPr>
            <w:r>
              <w:t>1.110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5A8D" w14:textId="61620115" w:rsidR="00F80841" w:rsidRPr="006A7598" w:rsidRDefault="00F80841" w:rsidP="00F80841">
            <w:pPr>
              <w:jc w:val="both"/>
            </w:pPr>
            <w:r>
              <w:t>z</w:t>
            </w:r>
            <w:r w:rsidRPr="00B85395">
              <w:t>áznam dvou a více signálů současně do jednoho multiplexu (časově synchronizovaný vícekanálový záznam)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32CABD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85D59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6430C56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6D3F" w14:textId="789441C6" w:rsidR="00F80841" w:rsidRDefault="006269BB" w:rsidP="00F80841">
            <w:pPr>
              <w:jc w:val="center"/>
            </w:pPr>
            <w:r>
              <w:t>1.111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FE65A" w14:textId="07D074D3" w:rsidR="00F80841" w:rsidRPr="006A7598" w:rsidRDefault="00F80841" w:rsidP="00F80841">
            <w:pPr>
              <w:jc w:val="both"/>
            </w:pPr>
            <w:r>
              <w:t>o</w:t>
            </w:r>
            <w:r w:rsidRPr="001D1B14">
              <w:t>vládání z tlačítek endoskopu / kamerové hlavy, nožním pedálem (pedál součástí dodávky) nebo přes dotykové uživatelské rozhraní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24C3B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52617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41C0C08A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33CC" w14:textId="10BEB504" w:rsidR="00F80841" w:rsidRDefault="006269BB" w:rsidP="00F80841">
            <w:pPr>
              <w:jc w:val="center"/>
            </w:pPr>
            <w:r>
              <w:t>1.112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F832" w14:textId="631E6F3C" w:rsidR="00F80841" w:rsidRPr="006A7598" w:rsidRDefault="00F80841" w:rsidP="00F80841">
            <w:pPr>
              <w:jc w:val="both"/>
            </w:pPr>
            <w:r>
              <w:t>o</w:t>
            </w:r>
            <w:r w:rsidRPr="001D1B14">
              <w:t>vládání přes dotykové rozhraní min. 15“ medical grade monitoru upevněném k laparoskopické sestavě na výklopném rameni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085CE6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0A904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525A2F8C" w14:textId="77777777" w:rsidTr="009E4A1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F145" w14:textId="5776BD07" w:rsidR="00F80841" w:rsidRDefault="006269BB" w:rsidP="00F80841">
            <w:pPr>
              <w:jc w:val="center"/>
            </w:pPr>
            <w:r>
              <w:lastRenderedPageBreak/>
              <w:t>1.113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B177" w14:textId="219E2D8F" w:rsidR="00F80841" w:rsidRPr="006A7598" w:rsidRDefault="00F80841" w:rsidP="00F80841">
            <w:pPr>
              <w:jc w:val="both"/>
            </w:pPr>
            <w:r>
              <w:t>v</w:t>
            </w:r>
            <w:r w:rsidRPr="001D1B14">
              <w:t xml:space="preserve">estavěné uložiště kapacitě min. </w:t>
            </w:r>
            <w:r>
              <w:t>2</w:t>
            </w:r>
            <w:r w:rsidRPr="001D1B14">
              <w:t>TB v provedení min. SSHD (možnost rozšířit až na 8TB)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35146B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5D462E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18138F3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E12C" w14:textId="3444803B" w:rsidR="00F80841" w:rsidRDefault="006269BB" w:rsidP="00F80841">
            <w:pPr>
              <w:jc w:val="center"/>
            </w:pPr>
            <w:r>
              <w:t>1.114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4AA0" w14:textId="4C469BD8" w:rsidR="00F80841" w:rsidRPr="006A7598" w:rsidRDefault="00F80841" w:rsidP="00F80841">
            <w:pPr>
              <w:jc w:val="both"/>
            </w:pPr>
            <w:r>
              <w:t>z</w:t>
            </w:r>
            <w:r w:rsidRPr="001D1B14">
              <w:t>abezpečení vnitřního uložiště tzv. zrcadlením (RAID 1) proti ztrátě dat při poruše interního pevného disku (možnost nastavení případně i RAID 0)</w:t>
            </w:r>
            <w:r>
              <w:t xml:space="preserve"> dle preferencí uživatele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109658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648CFA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17960FE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E830" w14:textId="4DE1BF4F" w:rsidR="00F80841" w:rsidRDefault="006269BB" w:rsidP="00F80841">
            <w:pPr>
              <w:jc w:val="center"/>
            </w:pPr>
            <w:r>
              <w:t>1.115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51C7" w14:textId="0D3323E9" w:rsidR="00F80841" w:rsidRDefault="00F80841" w:rsidP="00F80841">
            <w:pPr>
              <w:jc w:val="both"/>
            </w:pPr>
            <w:r>
              <w:t>o</w:t>
            </w:r>
            <w:r w:rsidRPr="001D1B14">
              <w:t>brazové výstupy: DVI, HDMI, DisplayPort, 3x MiniDP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4F1F0D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6714CF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186233A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EBE8" w14:textId="077687EF" w:rsidR="00F80841" w:rsidRDefault="006269BB" w:rsidP="00F80841">
            <w:pPr>
              <w:jc w:val="center"/>
            </w:pPr>
            <w:r>
              <w:t>1.116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3CD3F" w14:textId="7DF559EA" w:rsidR="00F80841" w:rsidRDefault="00F80841" w:rsidP="00F80841">
            <w:pPr>
              <w:jc w:val="both"/>
            </w:pPr>
            <w:r>
              <w:t>o</w:t>
            </w:r>
            <w:r w:rsidRPr="00B21827">
              <w:t>brazový vstup:</w:t>
            </w:r>
            <w:r>
              <w:t xml:space="preserve"> </w:t>
            </w:r>
            <w:r w:rsidRPr="00B21827">
              <w:t>6G/3G-SDI, DVI a komponent/S-video/kompozit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B59294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4DD15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13C1C6C0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4459" w14:textId="56C94053" w:rsidR="00F80841" w:rsidRDefault="006269BB" w:rsidP="00F80841">
            <w:pPr>
              <w:jc w:val="center"/>
            </w:pPr>
            <w:r>
              <w:t>1.117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E67F" w14:textId="48874FA8" w:rsidR="00F80841" w:rsidRDefault="00F80841" w:rsidP="00F80841">
            <w:pPr>
              <w:jc w:val="both"/>
            </w:pPr>
            <w:r>
              <w:t>e</w:t>
            </w:r>
            <w:r w:rsidRPr="00B21827">
              <w:t>xport obrazových záznamů na USB (integrovaný port min. USB 3.0) externí paměťové médium ve formátech spustitelných v počítači (volitelně s nebo bez pacientských dat)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359A6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930208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7B77BC93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A944" w14:textId="6460B76B" w:rsidR="00F80841" w:rsidRDefault="006269BB" w:rsidP="00F80841">
            <w:pPr>
              <w:jc w:val="center"/>
            </w:pPr>
            <w:r>
              <w:t>1.118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972E" w14:textId="0A07BE5F" w:rsidR="00F80841" w:rsidRDefault="00F80841" w:rsidP="00F80841">
            <w:pPr>
              <w:jc w:val="both"/>
            </w:pPr>
            <w:r>
              <w:t>z</w:t>
            </w:r>
            <w:r w:rsidRPr="00B21827">
              <w:t xml:space="preserve">adávání dat a ovládání pomocí fyzické medical grade klávesnice nebo rozšířením o integraci medical worklist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0D94C1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0902C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232D368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37D5" w14:textId="746496C1" w:rsidR="00F80841" w:rsidRDefault="006269BB" w:rsidP="00F80841">
            <w:pPr>
              <w:jc w:val="center"/>
            </w:pPr>
            <w:r>
              <w:t>1.119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A0E7" w14:textId="661EE9EC" w:rsidR="00F80841" w:rsidRDefault="00F80841" w:rsidP="00F80841">
            <w:pPr>
              <w:jc w:val="both"/>
            </w:pPr>
            <w:r>
              <w:t>v</w:t>
            </w:r>
            <w:r w:rsidRPr="00B21827">
              <w:t>kládání značek (označení konkrétních míst v záznamu nebo celých úseků) s uživatelsky definovanými názvy a možností zpětného fulltextového vyhledávání přímo v archivu záznamového zařízení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AA6C13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00EA8D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D14539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482A" w14:textId="23784EE2" w:rsidR="00F80841" w:rsidRDefault="006269BB" w:rsidP="00F80841">
            <w:pPr>
              <w:jc w:val="center"/>
            </w:pPr>
            <w:r>
              <w:t>1.120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2EFA" w14:textId="2FDDB02E" w:rsidR="00F80841" w:rsidRDefault="00F80841" w:rsidP="00F80841">
            <w:pPr>
              <w:jc w:val="both"/>
            </w:pPr>
            <w:r>
              <w:t>z</w:t>
            </w:r>
            <w:r w:rsidRPr="00B21827">
              <w:t xml:space="preserve">áznam videa ve formátu až </w:t>
            </w:r>
            <w:r>
              <w:t>FullHD</w:t>
            </w:r>
            <w:r w:rsidRPr="00B21827">
              <w:t xml:space="preserve"> MPEG4 s nastavením max. délky záznamu vč. možnosti vypnutí tohoto omezení, možnost automatického dělení záznamu dle uživatelsky definované doby.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53FDBF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A4275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7C9F21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7E6B" w14:textId="321A65A7" w:rsidR="00F80841" w:rsidRDefault="006269BB" w:rsidP="00F80841">
            <w:pPr>
              <w:jc w:val="center"/>
            </w:pPr>
            <w:r>
              <w:t>1.121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BAD7" w14:textId="66BC9DEA" w:rsidR="00F80841" w:rsidRDefault="00F80841" w:rsidP="00F80841">
            <w:pPr>
              <w:jc w:val="both"/>
            </w:pPr>
            <w:r>
              <w:t>z</w:t>
            </w:r>
            <w:r w:rsidRPr="004D1A76">
              <w:t xml:space="preserve">áznam statických snímků ve vysokém rozlišení </w:t>
            </w:r>
            <w:r>
              <w:t>1920x1080</w:t>
            </w:r>
            <w:r w:rsidRPr="004D1A76">
              <w:t xml:space="preserve"> 16:9 JPEG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F3C092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F5B2E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7B365329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56F5" w14:textId="40EA7C45" w:rsidR="00F80841" w:rsidRDefault="006269BB" w:rsidP="00F80841">
            <w:pPr>
              <w:jc w:val="center"/>
            </w:pPr>
            <w:r>
              <w:t>1.122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D643" w14:textId="6D03059A" w:rsidR="00F80841" w:rsidRDefault="00F80841" w:rsidP="00F80841">
            <w:pPr>
              <w:jc w:val="both"/>
            </w:pPr>
            <w:r>
              <w:t>s</w:t>
            </w:r>
            <w:r w:rsidRPr="004D1A76">
              <w:t>treamování všech připojených vstupů současně ve vysokém rozlišení Full</w:t>
            </w:r>
            <w:r>
              <w:t>HD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94A4CE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832BDC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9C8C752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C557" w14:textId="41B109EB" w:rsidR="00F80841" w:rsidRDefault="006269BB" w:rsidP="00F80841">
            <w:pPr>
              <w:jc w:val="center"/>
            </w:pPr>
            <w:r>
              <w:t>1.123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7C64" w14:textId="27FADEDB" w:rsidR="00F80841" w:rsidRDefault="00F80841" w:rsidP="00F80841">
            <w:pPr>
              <w:jc w:val="both"/>
            </w:pPr>
            <w:r>
              <w:t>e</w:t>
            </w:r>
            <w:r w:rsidRPr="004D1A76">
              <w:t>ditaci snímků uložených v zařízení, střih, vícenásobný střih a automatické sloučení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9BD60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2FCCC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38F22DA8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56B0" w14:textId="56A9EBEC" w:rsidR="00F80841" w:rsidRDefault="006269BB" w:rsidP="00F80841">
            <w:pPr>
              <w:jc w:val="center"/>
            </w:pPr>
            <w:r>
              <w:t>1.124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8ABB" w14:textId="5E443F6A" w:rsidR="00F80841" w:rsidRDefault="00F80841" w:rsidP="00F80841">
            <w:pPr>
              <w:jc w:val="both"/>
            </w:pPr>
            <w:r>
              <w:t>p</w:t>
            </w:r>
            <w:r w:rsidRPr="004D1A76">
              <w:t xml:space="preserve">orovnávání současně až 9 záznamů / snímků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B31E3E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9C2989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7248192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0B95" w14:textId="02C39B4A" w:rsidR="00F80841" w:rsidRDefault="006269BB" w:rsidP="00F80841">
            <w:pPr>
              <w:jc w:val="center"/>
            </w:pPr>
            <w:r>
              <w:t>1.125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25DA" w14:textId="7B41A6C3" w:rsidR="00F80841" w:rsidRDefault="00F80841" w:rsidP="00F80841">
            <w:pPr>
              <w:jc w:val="both"/>
            </w:pPr>
            <w:r>
              <w:t>p</w:t>
            </w:r>
            <w:r w:rsidRPr="004D1A76">
              <w:t>řehrávání záznamů z vestavěného archivu s využitím značek pro rychlé a efektivní zobrazení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8AE40D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5BA7FA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47DA66B7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13B5" w14:textId="0EEF94D3" w:rsidR="00F80841" w:rsidRDefault="006269BB" w:rsidP="00F80841">
            <w:pPr>
              <w:jc w:val="center"/>
            </w:pPr>
            <w:r>
              <w:t>1.126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EF6F" w14:textId="05B1CCCB" w:rsidR="00F80841" w:rsidRDefault="00F80841" w:rsidP="00F80841">
            <w:pPr>
              <w:jc w:val="both"/>
            </w:pPr>
            <w:r>
              <w:t>m</w:t>
            </w:r>
            <w:r w:rsidRPr="004D1A76">
              <w:t xml:space="preserve">ožnost rozšířit o další plně vestavěné vstupy </w:t>
            </w:r>
            <w:r>
              <w:t xml:space="preserve">s plnou podporou záznamu ve 4K rozlišení i s podporou záznamu 3D Full4K </w:t>
            </w:r>
            <w:r w:rsidRPr="004D1A76">
              <w:t xml:space="preserve">pro připojení ostatních sálových modalit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B21F49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70291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38E6C2C8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FFFC" w14:textId="1F72F06B" w:rsidR="00F80841" w:rsidRDefault="006269BB" w:rsidP="00F80841">
            <w:pPr>
              <w:jc w:val="center"/>
            </w:pPr>
            <w:r>
              <w:t>1.127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651A" w14:textId="110A451E" w:rsidR="00F80841" w:rsidRDefault="00F80841" w:rsidP="00F80841">
            <w:pPr>
              <w:jc w:val="both"/>
            </w:pPr>
            <w:r>
              <w:t>m</w:t>
            </w:r>
            <w:r w:rsidRPr="004D1A76">
              <w:t>ožnost rozšířit o centrální archivační jednotku se zabezpečeným archivem a klientskými přístupy vč. integrace do nemocniční domény (LDAP / AD)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D6858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F8BFE6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5FD0BD45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508D" w14:textId="57881FCE" w:rsidR="00F80841" w:rsidRDefault="006269BB" w:rsidP="00F80841">
            <w:pPr>
              <w:jc w:val="center"/>
            </w:pPr>
            <w:r>
              <w:t>1.128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D3C4" w14:textId="520A3A4F" w:rsidR="00F80841" w:rsidRDefault="00F80841" w:rsidP="00F80841">
            <w:pPr>
              <w:jc w:val="both"/>
            </w:pPr>
            <w:r>
              <w:t>m</w:t>
            </w:r>
            <w:r w:rsidRPr="004D1A76">
              <w:t>ožnost rozšířit o integrovanou videokonferenční modalitu pro záznamové zařízení a další klientské instalace na pracovišti zadavatele (uživatelské rozhraní musí být plně vystavěné v rámci UI komplexní aplikace s jednotným ovládáním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C9D5ED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0C921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1682FE6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5E7E" w14:textId="1D1DF8BE" w:rsidR="00F80841" w:rsidRDefault="006269BB" w:rsidP="00F80841">
            <w:pPr>
              <w:jc w:val="center"/>
            </w:pPr>
            <w:r>
              <w:t>1.129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C523" w14:textId="6D6BBB31" w:rsidR="00F80841" w:rsidRDefault="00F80841" w:rsidP="00F80841">
            <w:pPr>
              <w:jc w:val="both"/>
            </w:pPr>
            <w:r>
              <w:t>m</w:t>
            </w:r>
            <w:r w:rsidRPr="004D1A76">
              <w:t>ožnost rozšířit o modul videomanagementu (SW i HW část) pro nízkolatentní (tj. max do 20 ms) směrování videa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B8C6D9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B16BD8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6EE2348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5606" w14:textId="28C86EAB" w:rsidR="00F80841" w:rsidRDefault="006269BB" w:rsidP="00F80841">
            <w:pPr>
              <w:jc w:val="center"/>
            </w:pPr>
            <w:r>
              <w:t>1.130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2582" w14:textId="58F9467A" w:rsidR="00F80841" w:rsidRDefault="00F80841" w:rsidP="00F80841">
            <w:pPr>
              <w:jc w:val="both"/>
            </w:pPr>
            <w:r>
              <w:t>f</w:t>
            </w:r>
            <w:r w:rsidRPr="00CC29E4">
              <w:t>unkčně neomezený provoz bez dalších nutných pravidelných licenčních poplatků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ECB355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8AC2D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64E61F44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C2B0" w14:textId="688528F2" w:rsidR="00F80841" w:rsidRDefault="006269BB" w:rsidP="00F80841">
            <w:pPr>
              <w:jc w:val="center"/>
            </w:pPr>
            <w:r>
              <w:t>1.131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C4A4" w14:textId="6E11A3F0" w:rsidR="00F80841" w:rsidRDefault="00F80841" w:rsidP="00F80841">
            <w:pPr>
              <w:jc w:val="both"/>
            </w:pPr>
            <w:r>
              <w:t>u</w:t>
            </w:r>
            <w:r w:rsidRPr="00CC29E4">
              <w:t>místění v přístrojovém vozíku laparoskopické sestavy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877C40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B697B0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968BB33" w14:textId="77777777" w:rsidTr="00F8084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4B5B189" w14:textId="034F5EC0" w:rsidR="00F80841" w:rsidRPr="00F80841" w:rsidRDefault="00F80841" w:rsidP="00F80841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F80841">
              <w:rPr>
                <w:b/>
                <w:bCs/>
                <w:u w:val="single"/>
              </w:rPr>
              <w:lastRenderedPageBreak/>
              <w:t>1x endoskopický vozík</w:t>
            </w:r>
          </w:p>
        </w:tc>
      </w:tr>
      <w:tr w:rsidR="00F80841" w14:paraId="5C974820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26AB" w14:textId="30E69E89" w:rsidR="00F80841" w:rsidRDefault="006269BB" w:rsidP="00F80841">
            <w:pPr>
              <w:jc w:val="center"/>
            </w:pPr>
            <w:r>
              <w:t>1.132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43C4" w14:textId="3B2727C5" w:rsidR="00F80841" w:rsidRDefault="00F80841" w:rsidP="00F80841">
            <w:pPr>
              <w:jc w:val="both"/>
            </w:pPr>
            <w:r>
              <w:t>p</w:t>
            </w:r>
            <w:r w:rsidRPr="001E35A5">
              <w:t>řístrojový vozík s izolačním transformátorem vhodný pro umístění dodávané sestavy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54814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08126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376A7EA8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945E" w14:textId="1267E773" w:rsidR="00F80841" w:rsidRDefault="006269BB" w:rsidP="00F80841">
            <w:pPr>
              <w:jc w:val="center"/>
            </w:pPr>
            <w:r>
              <w:t>1.133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8D52" w14:textId="682D719A" w:rsidR="00F80841" w:rsidRDefault="00F80841" w:rsidP="00F80841">
            <w:pPr>
              <w:jc w:val="both"/>
            </w:pPr>
            <w:r>
              <w:t>m</w:t>
            </w:r>
            <w:r w:rsidRPr="001E35A5">
              <w:t>onitor umístěn na centrálním pohyblivém rameni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938551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6E3815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67E6D281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6DE8" w14:textId="3130202B" w:rsidR="00F80841" w:rsidRDefault="006269BB" w:rsidP="00F80841">
            <w:pPr>
              <w:jc w:val="center"/>
            </w:pPr>
            <w:r>
              <w:t>1.134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2990" w14:textId="326C1443" w:rsidR="00F80841" w:rsidRDefault="00F80841" w:rsidP="00F80841">
            <w:pPr>
              <w:jc w:val="both"/>
            </w:pPr>
            <w:r w:rsidRPr="001E35A5">
              <w:t>4 antistatická kolečka, alespoň 2 brzditelná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D7295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59D901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1CAC32D1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354D" w14:textId="42DBAE89" w:rsidR="00F80841" w:rsidRDefault="006269BB" w:rsidP="00F80841">
            <w:pPr>
              <w:jc w:val="center"/>
            </w:pPr>
            <w:r>
              <w:t>1.135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98AD" w14:textId="775216B8" w:rsidR="00F80841" w:rsidRDefault="00F80841" w:rsidP="00F80841">
            <w:pPr>
              <w:jc w:val="both"/>
            </w:pPr>
            <w:r>
              <w:t>i</w:t>
            </w:r>
            <w:r w:rsidRPr="001E35A5">
              <w:t>rigační tyč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E1E630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4881E5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622050CB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0E99" w14:textId="72B27D68" w:rsidR="00F80841" w:rsidRDefault="006269BB" w:rsidP="00F80841">
            <w:pPr>
              <w:jc w:val="center"/>
            </w:pPr>
            <w:r>
              <w:t>1.136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EFED" w14:textId="233E7C85" w:rsidR="00F80841" w:rsidRDefault="00F80841" w:rsidP="00F80841">
            <w:pPr>
              <w:jc w:val="both"/>
            </w:pPr>
            <w:r>
              <w:t>d</w:t>
            </w:r>
            <w:r w:rsidRPr="001E35A5">
              <w:t>ržák nožního spínače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6649F6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304DAB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6BC64E01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DD69" w14:textId="51449783" w:rsidR="00F80841" w:rsidRDefault="006269BB" w:rsidP="00F80841">
            <w:pPr>
              <w:jc w:val="center"/>
            </w:pPr>
            <w:r>
              <w:t>1.137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DBD7" w14:textId="2F3BAE8B" w:rsidR="00F80841" w:rsidRDefault="00F80841" w:rsidP="00F80841">
            <w:pPr>
              <w:jc w:val="both"/>
            </w:pPr>
            <w:r w:rsidRPr="001E35A5">
              <w:t>zásuvka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2780A7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F4D53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7CE3B5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4ABE" w14:textId="50F028F9" w:rsidR="00F80841" w:rsidRDefault="006269BB" w:rsidP="00F80841">
            <w:pPr>
              <w:jc w:val="center"/>
            </w:pPr>
            <w:r>
              <w:t>1.138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F4664" w14:textId="3E85BBA6" w:rsidR="00F80841" w:rsidRPr="001E35A5" w:rsidRDefault="00F80841" w:rsidP="00F80841">
            <w:pPr>
              <w:jc w:val="both"/>
            </w:pPr>
            <w:r w:rsidRPr="00F52037">
              <w:t xml:space="preserve">2x </w:t>
            </w:r>
            <w:r>
              <w:t>d</w:t>
            </w:r>
            <w:r w:rsidRPr="00F52037">
              <w:t>ržák kamerové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2C75B3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AC01CE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2B1F6BAE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85A0" w14:textId="0083223A" w:rsidR="00F80841" w:rsidRDefault="006269BB" w:rsidP="00F80841">
            <w:pPr>
              <w:jc w:val="center"/>
            </w:pPr>
            <w:r>
              <w:t>1.139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2CE7" w14:textId="105F8B78" w:rsidR="00F80841" w:rsidRPr="001E35A5" w:rsidRDefault="00F80841" w:rsidP="00F80841">
            <w:pPr>
              <w:jc w:val="both"/>
            </w:pPr>
            <w:r>
              <w:t>d</w:t>
            </w:r>
            <w:r w:rsidRPr="00F52037">
              <w:t>ržák pro odsávací jednotku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189BC5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CA62B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07A2F82F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7312" w14:textId="46895BDC" w:rsidR="00F80841" w:rsidRDefault="006269BB" w:rsidP="00F80841">
            <w:pPr>
              <w:jc w:val="center"/>
            </w:pPr>
            <w:r>
              <w:t>1.140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48F6" w14:textId="3C7625D4" w:rsidR="00F80841" w:rsidRPr="001E35A5" w:rsidRDefault="00F80841" w:rsidP="00F80841">
            <w:pPr>
              <w:jc w:val="both"/>
            </w:pPr>
            <w:r w:rsidRPr="00F52037">
              <w:t>EUROlišta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75F3E4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1A224E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  <w:tr w:rsidR="00F80841" w14:paraId="4B50FB60" w14:textId="77777777" w:rsidTr="00BA01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D332" w14:textId="620A7C80" w:rsidR="00F80841" w:rsidRDefault="006269BB" w:rsidP="00F80841">
            <w:pPr>
              <w:jc w:val="center"/>
            </w:pPr>
            <w:r>
              <w:t>1.141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FDCF" w14:textId="1B960870" w:rsidR="00F80841" w:rsidRPr="001E35A5" w:rsidRDefault="00F80841" w:rsidP="00F80841">
            <w:pPr>
              <w:jc w:val="both"/>
            </w:pPr>
            <w:r>
              <w:t>o</w:t>
            </w:r>
            <w:r w:rsidRPr="00F52037">
              <w:t>vládací madla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D9D1B" w14:textId="77777777" w:rsidR="00F80841" w:rsidRPr="00E109E4" w:rsidRDefault="00F80841" w:rsidP="00F8084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F0E36A" w14:textId="77777777" w:rsidR="00F80841" w:rsidRPr="00E059EA" w:rsidRDefault="00F80841" w:rsidP="00F80841">
            <w:pPr>
              <w:jc w:val="center"/>
              <w:rPr>
                <w:color w:val="FF0000"/>
              </w:rPr>
            </w:pPr>
          </w:p>
        </w:tc>
      </w:tr>
    </w:tbl>
    <w:p w14:paraId="6502C7F5" w14:textId="77777777" w:rsidR="00233176" w:rsidRPr="00066454" w:rsidRDefault="00233176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29D4F092" w14:textId="1D0F6C43" w:rsidR="00344E00" w:rsidRPr="0023317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…………..</w:t>
      </w:r>
      <w:r w:rsidRPr="00233176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Pr="00233176" w:rsidRDefault="00344E00" w:rsidP="00344E00">
      <w:pPr>
        <w:rPr>
          <w:b/>
          <w:bCs/>
        </w:rPr>
      </w:pPr>
    </w:p>
    <w:p w14:paraId="387B716F" w14:textId="77777777" w:rsidR="00344E00" w:rsidRPr="00233176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12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12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C74F" w14:textId="77777777" w:rsidR="004F5836" w:rsidRDefault="004F5836" w:rsidP="00344E00">
      <w:r>
        <w:separator/>
      </w:r>
    </w:p>
  </w:endnote>
  <w:endnote w:type="continuationSeparator" w:id="0">
    <w:p w14:paraId="799C58D1" w14:textId="77777777" w:rsidR="004F5836" w:rsidRDefault="004F583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5BD08" w14:textId="77777777" w:rsidR="00AE3218" w:rsidRDefault="00AE32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AB60" w14:textId="77777777" w:rsidR="00AE3218" w:rsidRDefault="00AE32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9C1C" w14:textId="77777777" w:rsidR="004F5836" w:rsidRDefault="004F5836" w:rsidP="00344E00">
      <w:r>
        <w:separator/>
      </w:r>
    </w:p>
  </w:footnote>
  <w:footnote w:type="continuationSeparator" w:id="0">
    <w:p w14:paraId="76640B2C" w14:textId="77777777" w:rsidR="004F5836" w:rsidRDefault="004F583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7114D" w14:textId="77777777" w:rsidR="00AE3218" w:rsidRDefault="00AE32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52C0AA0A" w:rsidR="00344E00" w:rsidRPr="00C94821" w:rsidRDefault="00344E00" w:rsidP="00344E00">
    <w:pPr>
      <w:pStyle w:val="Zhlav"/>
    </w:pPr>
    <w:r>
      <w:t xml:space="preserve">Příloha č. </w:t>
    </w:r>
    <w:r w:rsidR="00BC507C">
      <w:t>3</w:t>
    </w:r>
    <w:r w:rsidR="001F3496">
      <w:t xml:space="preserve"> </w:t>
    </w:r>
    <w:r w:rsidR="00073960">
      <w:t>- T</w:t>
    </w:r>
    <w:r>
      <w:t>echnick</w:t>
    </w:r>
    <w:r w:rsidR="00073960">
      <w:t>á</w:t>
    </w:r>
    <w:r>
      <w:t xml:space="preserve"> </w:t>
    </w:r>
    <w:r w:rsidR="00073960">
      <w:t>specifikace</w:t>
    </w:r>
    <w:ins w:id="13" w:author="Karpovičová Natálie" w:date="2023-06-07T14:25:00Z">
      <w:r w:rsidR="00AE3218">
        <w:t xml:space="preserve"> OPRAVA</w:t>
      </w:r>
    </w:ins>
  </w:p>
  <w:p w14:paraId="28190D61" w14:textId="77777777" w:rsidR="00344E00" w:rsidRDefault="00344E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29B9" w14:textId="77777777" w:rsidR="00AE3218" w:rsidRDefault="00AE32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154"/>
    <w:multiLevelType w:val="hybridMultilevel"/>
    <w:tmpl w:val="30F8E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2095"/>
    <w:multiLevelType w:val="hybridMultilevel"/>
    <w:tmpl w:val="0BEA9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164E1"/>
    <w:multiLevelType w:val="hybridMultilevel"/>
    <w:tmpl w:val="B7524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6805"/>
    <w:multiLevelType w:val="hybridMultilevel"/>
    <w:tmpl w:val="54AE2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E1731"/>
    <w:multiLevelType w:val="hybridMultilevel"/>
    <w:tmpl w:val="BA002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501FF"/>
    <w:multiLevelType w:val="hybridMultilevel"/>
    <w:tmpl w:val="92589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7"/>
  </w:num>
  <w:num w:numId="2" w16cid:durableId="1355644827">
    <w:abstractNumId w:val="6"/>
  </w:num>
  <w:num w:numId="3" w16cid:durableId="719474584">
    <w:abstractNumId w:val="5"/>
  </w:num>
  <w:num w:numId="4" w16cid:durableId="1131174624">
    <w:abstractNumId w:val="8"/>
  </w:num>
  <w:num w:numId="5" w16cid:durableId="1372876612">
    <w:abstractNumId w:val="9"/>
  </w:num>
  <w:num w:numId="6" w16cid:durableId="517549712">
    <w:abstractNumId w:val="2"/>
  </w:num>
  <w:num w:numId="7" w16cid:durableId="1105077003">
    <w:abstractNumId w:val="1"/>
  </w:num>
  <w:num w:numId="8" w16cid:durableId="1515999251">
    <w:abstractNumId w:val="3"/>
  </w:num>
  <w:num w:numId="9" w16cid:durableId="108010775">
    <w:abstractNumId w:val="0"/>
  </w:num>
  <w:num w:numId="10" w16cid:durableId="31568707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linka Štěpán, Ing.">
    <w15:presenceInfo w15:providerId="AD" w15:userId="S::6789@vfn.cz::27896919-339e-4b7a-acf7-6774880af6c3"/>
  </w15:person>
  <w15:person w15:author="Karpovičová Natálie">
    <w15:presenceInfo w15:providerId="AD" w15:userId="S::karpovicova@cirihk.cz::2e985e01-3779-40d7-9deb-784175498d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94079"/>
    <w:rsid w:val="000962DD"/>
    <w:rsid w:val="0011111A"/>
    <w:rsid w:val="00113182"/>
    <w:rsid w:val="0013332F"/>
    <w:rsid w:val="001843AE"/>
    <w:rsid w:val="001A4508"/>
    <w:rsid w:val="001F3496"/>
    <w:rsid w:val="001F58C4"/>
    <w:rsid w:val="00225313"/>
    <w:rsid w:val="00226E4B"/>
    <w:rsid w:val="00233176"/>
    <w:rsid w:val="00260346"/>
    <w:rsid w:val="00283BD1"/>
    <w:rsid w:val="00284B2A"/>
    <w:rsid w:val="002C55A8"/>
    <w:rsid w:val="00344E00"/>
    <w:rsid w:val="00362C77"/>
    <w:rsid w:val="00384164"/>
    <w:rsid w:val="003932B8"/>
    <w:rsid w:val="003A76FB"/>
    <w:rsid w:val="003B5DB9"/>
    <w:rsid w:val="003C218D"/>
    <w:rsid w:val="004268BD"/>
    <w:rsid w:val="00443439"/>
    <w:rsid w:val="0049192C"/>
    <w:rsid w:val="004C0BFF"/>
    <w:rsid w:val="004F0BD5"/>
    <w:rsid w:val="004F5836"/>
    <w:rsid w:val="00510010"/>
    <w:rsid w:val="005237DA"/>
    <w:rsid w:val="006269BB"/>
    <w:rsid w:val="00631FFC"/>
    <w:rsid w:val="00672E66"/>
    <w:rsid w:val="006840A2"/>
    <w:rsid w:val="006936C7"/>
    <w:rsid w:val="006A702C"/>
    <w:rsid w:val="006C435A"/>
    <w:rsid w:val="006C5A72"/>
    <w:rsid w:val="006D6B35"/>
    <w:rsid w:val="007079D0"/>
    <w:rsid w:val="007138FF"/>
    <w:rsid w:val="0074142A"/>
    <w:rsid w:val="0074295E"/>
    <w:rsid w:val="00747A11"/>
    <w:rsid w:val="00787F6E"/>
    <w:rsid w:val="00791803"/>
    <w:rsid w:val="007F1AD4"/>
    <w:rsid w:val="007F53BA"/>
    <w:rsid w:val="00815FE5"/>
    <w:rsid w:val="00952276"/>
    <w:rsid w:val="00955DA3"/>
    <w:rsid w:val="009B1AF1"/>
    <w:rsid w:val="009E1CE6"/>
    <w:rsid w:val="009E4A10"/>
    <w:rsid w:val="009F2C84"/>
    <w:rsid w:val="009F6BCC"/>
    <w:rsid w:val="00AA0935"/>
    <w:rsid w:val="00AD33B0"/>
    <w:rsid w:val="00AD49EC"/>
    <w:rsid w:val="00AE3218"/>
    <w:rsid w:val="00B07F1B"/>
    <w:rsid w:val="00B602CC"/>
    <w:rsid w:val="00BA0123"/>
    <w:rsid w:val="00BC507C"/>
    <w:rsid w:val="00BF33EA"/>
    <w:rsid w:val="00C0302E"/>
    <w:rsid w:val="00C35D86"/>
    <w:rsid w:val="00C920C0"/>
    <w:rsid w:val="00CE6ACC"/>
    <w:rsid w:val="00CF582B"/>
    <w:rsid w:val="00D02F89"/>
    <w:rsid w:val="00D20CF3"/>
    <w:rsid w:val="00D53738"/>
    <w:rsid w:val="00D73759"/>
    <w:rsid w:val="00DC7AD4"/>
    <w:rsid w:val="00DF1AED"/>
    <w:rsid w:val="00E30C72"/>
    <w:rsid w:val="00E44144"/>
    <w:rsid w:val="00E56644"/>
    <w:rsid w:val="00E63FE6"/>
    <w:rsid w:val="00EA1070"/>
    <w:rsid w:val="00EE4D18"/>
    <w:rsid w:val="00EF6E53"/>
    <w:rsid w:val="00F20779"/>
    <w:rsid w:val="00F51825"/>
    <w:rsid w:val="00F707B9"/>
    <w:rsid w:val="00F80841"/>
    <w:rsid w:val="00F91200"/>
    <w:rsid w:val="00FA565B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link w:val="OdstavecseseznamemChar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791803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tlid-translation">
    <w:name w:val="tlid-translation"/>
    <w:basedOn w:val="Standardnpsmoodstavce"/>
    <w:rsid w:val="00791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9</Pages>
  <Words>2260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Karpovičová Natálie</cp:lastModifiedBy>
  <cp:revision>22</cp:revision>
  <dcterms:created xsi:type="dcterms:W3CDTF">2023-03-16T14:18:00Z</dcterms:created>
  <dcterms:modified xsi:type="dcterms:W3CDTF">2023-06-07T12:25:00Z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2023-06-06T10:20:34Z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f12d7b07-c134-410a-99c0-c0cf0d118990</vt:lpwstr>
  </property>
  <property fmtid="{D5CDD505-2E9C-101B-9397-08002B2CF9AE}" pid="8" name="MSIP_Label_2063cd7f-2d21-486a-9f29-9c1683fdd175_ContentBits">
    <vt:lpwstr>0</vt:lpwstr>
  </property>
</Properties>
</file>